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431F6" w14:textId="3FE5077C" w:rsidR="00036ABC" w:rsidRPr="00981BC0" w:rsidRDefault="00036ABC" w:rsidP="00981BC0">
      <w:pPr>
        <w:pStyle w:val="20MajorH1"/>
        <w:jc w:val="center"/>
        <w:rPr>
          <w:rFonts w:ascii="Arial" w:hAnsi="Arial" w:cs="Arial"/>
          <w:color w:val="4472C4" w:themeColor="accent1"/>
          <w:sz w:val="22"/>
          <w:szCs w:val="22"/>
          <w:lang w:val="cs-CZ"/>
        </w:rPr>
      </w:pPr>
      <w:bookmarkStart w:id="0" w:name="_GoBack"/>
      <w:bookmarkEnd w:id="0"/>
      <w:r w:rsidRPr="00981BC0">
        <w:rPr>
          <w:rFonts w:ascii="Arial" w:hAnsi="Arial" w:cs="Arial"/>
          <w:color w:val="4472C4" w:themeColor="accent1"/>
          <w:sz w:val="22"/>
          <w:szCs w:val="22"/>
          <w:lang w:val="cs-CZ"/>
        </w:rPr>
        <w:t>Excelentní výzkum a vývoj ve veřejném zájmu</w:t>
      </w:r>
    </w:p>
    <w:p w14:paraId="505D002E" w14:textId="29DBBCA0" w:rsidR="00036ABC" w:rsidRPr="00981BC0" w:rsidRDefault="00244864" w:rsidP="00981BC0">
      <w:pPr>
        <w:pStyle w:val="00Body"/>
        <w:ind w:left="720"/>
        <w:jc w:val="center"/>
        <w:rPr>
          <w:rFonts w:ascii="Arial" w:hAnsi="Arial" w:cs="Arial"/>
          <w:szCs w:val="22"/>
          <w:lang w:val="cs-CZ"/>
        </w:rPr>
      </w:pPr>
      <w:r w:rsidRPr="00981BC0">
        <w:rPr>
          <w:rFonts w:ascii="Arial" w:hAnsi="Arial" w:cs="Arial"/>
          <w:szCs w:val="22"/>
          <w:lang w:val="cs-CZ"/>
        </w:rPr>
        <w:t xml:space="preserve">Návrh </w:t>
      </w:r>
      <w:r w:rsidR="007052FB" w:rsidRPr="00981BC0">
        <w:rPr>
          <w:rFonts w:ascii="Arial" w:hAnsi="Arial" w:cs="Arial"/>
          <w:szCs w:val="22"/>
          <w:lang w:val="cs-CZ"/>
        </w:rPr>
        <w:t>doporučení pracovní</w:t>
      </w:r>
      <w:r w:rsidR="00036ABC" w:rsidRPr="00981BC0">
        <w:rPr>
          <w:rFonts w:ascii="Arial" w:hAnsi="Arial" w:cs="Arial"/>
          <w:szCs w:val="22"/>
          <w:lang w:val="cs-CZ"/>
        </w:rPr>
        <w:t xml:space="preserve"> skupiny pro zdravotnický výzkum</w:t>
      </w:r>
    </w:p>
    <w:p w14:paraId="40EDA600" w14:textId="79D8CAF2" w:rsidR="00036ABC" w:rsidRPr="00981BC0" w:rsidRDefault="009516C8" w:rsidP="00B62563">
      <w:pPr>
        <w:pStyle w:val="00Body"/>
        <w:ind w:left="720"/>
        <w:jc w:val="center"/>
        <w:rPr>
          <w:rFonts w:ascii="Arial" w:hAnsi="Arial" w:cs="Arial"/>
          <w:szCs w:val="22"/>
          <w:lang w:val="cs-CZ"/>
        </w:rPr>
      </w:pPr>
      <w:r w:rsidRPr="00981BC0">
        <w:rPr>
          <w:rFonts w:ascii="Arial" w:hAnsi="Arial" w:cs="Arial"/>
          <w:szCs w:val="22"/>
          <w:lang w:val="cs-CZ"/>
        </w:rPr>
        <w:t>(na základě podkladů členů Pracovní skupiny sestavil Jan Konvalinka)</w:t>
      </w:r>
    </w:p>
    <w:p w14:paraId="51018EE3" w14:textId="327A5B07" w:rsidR="00244864" w:rsidRPr="00981BC0" w:rsidRDefault="00036ABC" w:rsidP="00981BC0">
      <w:pPr>
        <w:spacing w:before="180"/>
        <w:ind w:firstLine="360"/>
        <w:jc w:val="both"/>
        <w:rPr>
          <w:rFonts w:ascii="Arial" w:hAnsi="Arial" w:cs="Arial"/>
          <w:sz w:val="22"/>
          <w:szCs w:val="22"/>
        </w:rPr>
      </w:pPr>
      <w:bookmarkStart w:id="1" w:name="_Hlk52225363"/>
      <w:r w:rsidRPr="00981BC0">
        <w:rPr>
          <w:rFonts w:ascii="Arial" w:hAnsi="Arial" w:cs="Arial"/>
          <w:sz w:val="22"/>
          <w:szCs w:val="22"/>
        </w:rPr>
        <w:t>Hlavní ambicí tohoto návrhu je využít prostředky Národního fondu obnovy k posílení základního a aplikovaného v</w:t>
      </w:r>
      <w:r w:rsidR="00AF49E7">
        <w:rPr>
          <w:rFonts w:ascii="Arial" w:hAnsi="Arial" w:cs="Arial"/>
          <w:sz w:val="22"/>
          <w:szCs w:val="22"/>
        </w:rPr>
        <w:t>ý</w:t>
      </w:r>
      <w:r w:rsidRPr="00981BC0">
        <w:rPr>
          <w:rFonts w:ascii="Arial" w:hAnsi="Arial" w:cs="Arial"/>
          <w:sz w:val="22"/>
          <w:szCs w:val="22"/>
        </w:rPr>
        <w:t>zkumu v biomedicíně a společenských vědách tak, aby se posílila připravenost české společnosti vůči socioekonomickým krizím, jakou představuje sou</w:t>
      </w:r>
      <w:r w:rsidR="0019727B">
        <w:rPr>
          <w:rFonts w:ascii="Arial" w:hAnsi="Arial" w:cs="Arial"/>
          <w:sz w:val="22"/>
          <w:szCs w:val="22"/>
        </w:rPr>
        <w:t>časná kriz</w:t>
      </w:r>
      <w:r w:rsidRPr="00981BC0">
        <w:rPr>
          <w:rFonts w:ascii="Arial" w:hAnsi="Arial" w:cs="Arial"/>
          <w:sz w:val="22"/>
          <w:szCs w:val="22"/>
        </w:rPr>
        <w:t xml:space="preserve">e vyvolaná pandemií nového druhu </w:t>
      </w:r>
      <w:proofErr w:type="spellStart"/>
      <w:r w:rsidRPr="00981BC0">
        <w:rPr>
          <w:rFonts w:ascii="Arial" w:hAnsi="Arial" w:cs="Arial"/>
          <w:sz w:val="22"/>
          <w:szCs w:val="22"/>
        </w:rPr>
        <w:t>koronaviru</w:t>
      </w:r>
      <w:proofErr w:type="spellEnd"/>
      <w:r w:rsidRPr="00981BC0">
        <w:rPr>
          <w:rFonts w:ascii="Arial" w:hAnsi="Arial" w:cs="Arial"/>
          <w:sz w:val="22"/>
          <w:szCs w:val="22"/>
        </w:rPr>
        <w:t xml:space="preserve"> SARS-CoV-2 a jakou </w:t>
      </w:r>
      <w:r w:rsidR="009516C8" w:rsidRPr="00981BC0">
        <w:rPr>
          <w:rFonts w:ascii="Arial" w:hAnsi="Arial" w:cs="Arial"/>
          <w:sz w:val="22"/>
          <w:szCs w:val="22"/>
        </w:rPr>
        <w:t xml:space="preserve">se </w:t>
      </w:r>
      <w:r w:rsidRPr="00981BC0">
        <w:rPr>
          <w:rFonts w:ascii="Arial" w:hAnsi="Arial" w:cs="Arial"/>
          <w:sz w:val="22"/>
          <w:szCs w:val="22"/>
        </w:rPr>
        <w:t xml:space="preserve">mohou v budoucnu </w:t>
      </w:r>
      <w:r w:rsidR="009516C8" w:rsidRPr="00981BC0">
        <w:rPr>
          <w:rFonts w:ascii="Arial" w:hAnsi="Arial" w:cs="Arial"/>
          <w:sz w:val="22"/>
          <w:szCs w:val="22"/>
        </w:rPr>
        <w:t>stát</w:t>
      </w:r>
      <w:r w:rsidRPr="00981BC0">
        <w:rPr>
          <w:rFonts w:ascii="Arial" w:hAnsi="Arial" w:cs="Arial"/>
          <w:sz w:val="22"/>
          <w:szCs w:val="22"/>
        </w:rPr>
        <w:t xml:space="preserve"> další pandemie </w:t>
      </w:r>
      <w:r w:rsidR="00244864" w:rsidRPr="00981BC0">
        <w:rPr>
          <w:rFonts w:ascii="Arial" w:hAnsi="Arial" w:cs="Arial"/>
          <w:sz w:val="22"/>
          <w:szCs w:val="22"/>
        </w:rPr>
        <w:t xml:space="preserve">infekčních chorob (chřipka, další nové </w:t>
      </w:r>
      <w:proofErr w:type="spellStart"/>
      <w:r w:rsidR="00244864" w:rsidRPr="00981BC0">
        <w:rPr>
          <w:rFonts w:ascii="Arial" w:hAnsi="Arial" w:cs="Arial"/>
          <w:sz w:val="22"/>
          <w:szCs w:val="22"/>
        </w:rPr>
        <w:t>zoonosy</w:t>
      </w:r>
      <w:proofErr w:type="spellEnd"/>
      <w:r w:rsidR="00244864" w:rsidRPr="00981BC0">
        <w:rPr>
          <w:rFonts w:ascii="Arial" w:hAnsi="Arial" w:cs="Arial"/>
          <w:sz w:val="22"/>
          <w:szCs w:val="22"/>
        </w:rPr>
        <w:t>, resistentní kmeny bakterií</w:t>
      </w:r>
      <w:r w:rsidR="009516C8" w:rsidRPr="00981BC0">
        <w:rPr>
          <w:rFonts w:ascii="Arial" w:hAnsi="Arial" w:cs="Arial"/>
          <w:sz w:val="22"/>
          <w:szCs w:val="22"/>
        </w:rPr>
        <w:t xml:space="preserve"> a další</w:t>
      </w:r>
      <w:r w:rsidR="00244864" w:rsidRPr="00981BC0">
        <w:rPr>
          <w:rFonts w:ascii="Arial" w:hAnsi="Arial" w:cs="Arial"/>
          <w:sz w:val="22"/>
          <w:szCs w:val="22"/>
        </w:rPr>
        <w:t>)</w:t>
      </w:r>
      <w:r w:rsidRPr="00981BC0">
        <w:rPr>
          <w:rFonts w:ascii="Arial" w:hAnsi="Arial" w:cs="Arial"/>
          <w:sz w:val="22"/>
          <w:szCs w:val="22"/>
        </w:rPr>
        <w:t>.</w:t>
      </w:r>
    </w:p>
    <w:p w14:paraId="39904075" w14:textId="18C48B23" w:rsidR="000F366C" w:rsidRPr="00933760" w:rsidRDefault="007052FB" w:rsidP="00981BC0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933760">
        <w:rPr>
          <w:rFonts w:ascii="Arial" w:hAnsi="Arial" w:cs="Arial"/>
          <w:sz w:val="22"/>
          <w:szCs w:val="22"/>
        </w:rPr>
        <w:t>Pracovní s</w:t>
      </w:r>
      <w:r w:rsidR="000F366C" w:rsidRPr="00933760">
        <w:rPr>
          <w:rFonts w:ascii="Arial" w:hAnsi="Arial" w:cs="Arial"/>
          <w:sz w:val="22"/>
          <w:szCs w:val="22"/>
        </w:rPr>
        <w:t>kupina pro zdravotnický</w:t>
      </w:r>
      <w:r w:rsidR="00B05D1C" w:rsidRPr="00933760">
        <w:rPr>
          <w:rFonts w:ascii="Arial" w:hAnsi="Arial" w:cs="Arial"/>
          <w:sz w:val="22"/>
          <w:szCs w:val="22"/>
        </w:rPr>
        <w:t xml:space="preserve"> </w:t>
      </w:r>
      <w:r w:rsidR="009516C8" w:rsidRPr="00933760">
        <w:rPr>
          <w:rFonts w:ascii="Arial" w:hAnsi="Arial" w:cs="Arial"/>
          <w:sz w:val="22"/>
          <w:szCs w:val="22"/>
        </w:rPr>
        <w:t>výzkum při RVVI se shodla, že z</w:t>
      </w:r>
      <w:r w:rsidR="00244864" w:rsidRPr="00933760">
        <w:rPr>
          <w:rFonts w:ascii="Arial" w:hAnsi="Arial" w:cs="Arial"/>
          <w:sz w:val="22"/>
          <w:szCs w:val="22"/>
        </w:rPr>
        <w:t xml:space="preserve"> prostředků NPO je třeba podpořit několik klíčových oblastí zdravotnického výzkumu, které jsou nezb</w:t>
      </w:r>
      <w:r w:rsidR="0019727B" w:rsidRPr="00933760">
        <w:rPr>
          <w:rFonts w:ascii="Arial" w:hAnsi="Arial" w:cs="Arial"/>
          <w:sz w:val="22"/>
          <w:szCs w:val="22"/>
        </w:rPr>
        <w:t>ytné pro překonání současné kriz</w:t>
      </w:r>
      <w:r w:rsidR="00244864" w:rsidRPr="00933760">
        <w:rPr>
          <w:rFonts w:ascii="Arial" w:hAnsi="Arial" w:cs="Arial"/>
          <w:sz w:val="22"/>
          <w:szCs w:val="22"/>
        </w:rPr>
        <w:t xml:space="preserve">e a posílení </w:t>
      </w:r>
      <w:proofErr w:type="spellStart"/>
      <w:r w:rsidR="00244864" w:rsidRPr="00933760">
        <w:rPr>
          <w:rFonts w:ascii="Arial" w:hAnsi="Arial" w:cs="Arial"/>
          <w:sz w:val="22"/>
          <w:szCs w:val="22"/>
        </w:rPr>
        <w:t>resilience</w:t>
      </w:r>
      <w:proofErr w:type="spellEnd"/>
      <w:r w:rsidR="00244864" w:rsidRPr="00933760">
        <w:rPr>
          <w:rFonts w:ascii="Arial" w:hAnsi="Arial" w:cs="Arial"/>
          <w:sz w:val="22"/>
          <w:szCs w:val="22"/>
        </w:rPr>
        <w:t xml:space="preserve"> české společnosti vůči těm příštím. </w:t>
      </w:r>
      <w:r w:rsidR="000F366C" w:rsidRPr="00933760">
        <w:rPr>
          <w:rFonts w:ascii="Arial" w:hAnsi="Arial" w:cs="Arial"/>
          <w:sz w:val="22"/>
          <w:szCs w:val="22"/>
        </w:rPr>
        <w:t xml:space="preserve">Mezi tyto oblasti patří </w:t>
      </w:r>
      <w:proofErr w:type="spellStart"/>
      <w:r w:rsidR="009516C8" w:rsidRPr="00933760">
        <w:rPr>
          <w:rFonts w:ascii="Arial" w:hAnsi="Arial" w:cs="Arial"/>
          <w:sz w:val="22"/>
          <w:szCs w:val="22"/>
        </w:rPr>
        <w:t>infektologie</w:t>
      </w:r>
      <w:proofErr w:type="spellEnd"/>
      <w:r w:rsidR="000F366C" w:rsidRPr="00933760">
        <w:rPr>
          <w:rFonts w:ascii="Arial" w:hAnsi="Arial" w:cs="Arial"/>
          <w:sz w:val="22"/>
          <w:szCs w:val="22"/>
        </w:rPr>
        <w:t xml:space="preserve"> a virologie, onkologie, kardiologie a metabolismus, a konečně společenskovědní souvislosti </w:t>
      </w:r>
      <w:proofErr w:type="spellStart"/>
      <w:r w:rsidR="000F366C" w:rsidRPr="00933760">
        <w:rPr>
          <w:rFonts w:ascii="Arial" w:hAnsi="Arial" w:cs="Arial"/>
          <w:sz w:val="22"/>
          <w:szCs w:val="22"/>
        </w:rPr>
        <w:t>pandemiíí</w:t>
      </w:r>
      <w:proofErr w:type="spellEnd"/>
      <w:r w:rsidR="000F366C" w:rsidRPr="00933760">
        <w:rPr>
          <w:rFonts w:ascii="Arial" w:hAnsi="Arial" w:cs="Arial"/>
          <w:sz w:val="22"/>
          <w:szCs w:val="22"/>
        </w:rPr>
        <w:t xml:space="preserve"> a dalších velkých kri</w:t>
      </w:r>
      <w:r w:rsidR="00C04A13" w:rsidRPr="00933760">
        <w:rPr>
          <w:rFonts w:ascii="Arial" w:hAnsi="Arial" w:cs="Arial"/>
          <w:sz w:val="22"/>
          <w:szCs w:val="22"/>
        </w:rPr>
        <w:t>z</w:t>
      </w:r>
      <w:r w:rsidR="000F366C" w:rsidRPr="00933760">
        <w:rPr>
          <w:rFonts w:ascii="Arial" w:hAnsi="Arial" w:cs="Arial"/>
          <w:sz w:val="22"/>
          <w:szCs w:val="22"/>
        </w:rPr>
        <w:t xml:space="preserve">í. </w:t>
      </w:r>
    </w:p>
    <w:p w14:paraId="73E64D8B" w14:textId="5A78D225" w:rsidR="00AD3A36" w:rsidRPr="00933760" w:rsidRDefault="000F366C" w:rsidP="00B05D1C">
      <w:pPr>
        <w:spacing w:before="120" w:line="254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933760">
        <w:rPr>
          <w:rFonts w:ascii="Arial" w:hAnsi="Arial" w:cs="Arial"/>
          <w:sz w:val="22"/>
          <w:szCs w:val="22"/>
        </w:rPr>
        <w:t>Podle</w:t>
      </w:r>
      <w:r w:rsidRPr="00981BC0">
        <w:rPr>
          <w:rFonts w:ascii="Arial" w:hAnsi="Arial" w:cs="Arial"/>
          <w:sz w:val="22"/>
          <w:szCs w:val="22"/>
          <w:lang w:val="en-GB"/>
        </w:rPr>
        <w:t xml:space="preserve"> našeho náz</w:t>
      </w:r>
      <w:r w:rsidR="009516C8" w:rsidRPr="00981BC0">
        <w:rPr>
          <w:rFonts w:ascii="Arial" w:hAnsi="Arial" w:cs="Arial"/>
          <w:sz w:val="22"/>
          <w:szCs w:val="22"/>
          <w:lang w:val="en-GB"/>
        </w:rPr>
        <w:t>oru</w:t>
      </w:r>
      <w:r w:rsidRPr="00981BC0">
        <w:rPr>
          <w:rFonts w:ascii="Arial" w:hAnsi="Arial" w:cs="Arial"/>
          <w:sz w:val="22"/>
          <w:szCs w:val="22"/>
          <w:lang w:val="en-GB"/>
        </w:rPr>
        <w:t xml:space="preserve"> všechny tyto oblasti zdravotnického výzkumu</w:t>
      </w:r>
      <w:r w:rsidR="00560D8C" w:rsidRPr="00981BC0">
        <w:rPr>
          <w:rFonts w:ascii="Arial" w:hAnsi="Arial" w:cs="Arial"/>
          <w:sz w:val="22"/>
          <w:szCs w:val="22"/>
          <w:lang w:val="en-GB"/>
        </w:rPr>
        <w:t xml:space="preserve"> pro splnění svých úkolů vyžadují dodatečnou finanční</w:t>
      </w:r>
      <w:r w:rsidR="00560D8C" w:rsidRPr="00933760">
        <w:rPr>
          <w:rFonts w:ascii="Arial" w:hAnsi="Arial" w:cs="Arial"/>
          <w:sz w:val="22"/>
          <w:szCs w:val="22"/>
        </w:rPr>
        <w:t xml:space="preserve"> podporu</w:t>
      </w:r>
      <w:r w:rsidR="00560D8C" w:rsidRPr="00981BC0">
        <w:rPr>
          <w:rFonts w:ascii="Arial" w:hAnsi="Arial" w:cs="Arial"/>
          <w:sz w:val="22"/>
          <w:szCs w:val="22"/>
          <w:lang w:val="en-GB"/>
        </w:rPr>
        <w:t xml:space="preserve"> a</w:t>
      </w:r>
      <w:r w:rsidR="00560D8C" w:rsidRPr="00933760">
        <w:rPr>
          <w:rFonts w:ascii="Arial" w:hAnsi="Arial" w:cs="Arial"/>
          <w:sz w:val="22"/>
          <w:szCs w:val="22"/>
        </w:rPr>
        <w:t xml:space="preserve"> organizační posílení</w:t>
      </w:r>
      <w:r w:rsidR="00560D8C" w:rsidRPr="00981BC0">
        <w:rPr>
          <w:rFonts w:ascii="Arial" w:hAnsi="Arial" w:cs="Arial"/>
          <w:sz w:val="22"/>
          <w:szCs w:val="22"/>
          <w:lang w:val="en-GB"/>
        </w:rPr>
        <w:t>.</w:t>
      </w:r>
      <w:r w:rsidR="00560D8C" w:rsidRPr="00963255">
        <w:rPr>
          <w:rFonts w:ascii="Arial" w:hAnsi="Arial" w:cs="Arial"/>
          <w:sz w:val="22"/>
          <w:szCs w:val="22"/>
        </w:rPr>
        <w:t xml:space="preserve"> </w:t>
      </w:r>
      <w:r w:rsidR="00CF7C45" w:rsidRPr="00963255">
        <w:rPr>
          <w:rFonts w:ascii="Arial" w:hAnsi="Arial" w:cs="Arial"/>
          <w:sz w:val="22"/>
          <w:szCs w:val="22"/>
        </w:rPr>
        <w:t>Nezbytnou součástí navrhovaného</w:t>
      </w:r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souboru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intervencí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je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vytvoření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podmínek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pro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získání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špičkových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odborníků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ze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F7C45" w:rsidRPr="00981BC0">
        <w:rPr>
          <w:rFonts w:ascii="Arial" w:hAnsi="Arial" w:cs="Arial"/>
          <w:sz w:val="22"/>
          <w:szCs w:val="22"/>
          <w:lang w:val="en-GB"/>
        </w:rPr>
        <w:t>zahraničí</w:t>
      </w:r>
      <w:proofErr w:type="spellEnd"/>
      <w:r w:rsidR="00CF7C45" w:rsidRPr="00981BC0">
        <w:rPr>
          <w:rFonts w:ascii="Arial" w:hAnsi="Arial" w:cs="Arial"/>
          <w:sz w:val="22"/>
          <w:szCs w:val="22"/>
          <w:lang w:val="en-GB"/>
        </w:rPr>
        <w:t xml:space="preserve">. </w:t>
      </w:r>
      <w:r w:rsidR="00AD3A36" w:rsidRPr="00981BC0">
        <w:rPr>
          <w:rFonts w:ascii="Arial" w:hAnsi="Arial" w:cs="Arial"/>
          <w:sz w:val="22"/>
          <w:szCs w:val="22"/>
        </w:rPr>
        <w:t>Cílem je vytvoření meziinstitucionálních, mezioborových a mezinárodních týmů, které projdou rigorózní evaluací, budou mít výrazný mezinárodní charakter, budou zakotveny do evropských a světových výzkumných sítí, budou nadstandardně finančně podpořeny, a v případě mimořádného úspěchu budou mít jasnou perspektivu pozdějšího institucionálního financování.</w:t>
      </w:r>
    </w:p>
    <w:p w14:paraId="48C062F7" w14:textId="538769D8" w:rsidR="007052FB" w:rsidRPr="00981BC0" w:rsidRDefault="00560D8C" w:rsidP="00981BC0">
      <w:pPr>
        <w:ind w:firstLine="360"/>
        <w:jc w:val="both"/>
        <w:rPr>
          <w:rFonts w:ascii="Arial" w:hAnsi="Arial" w:cs="Arial"/>
          <w:sz w:val="22"/>
          <w:szCs w:val="22"/>
          <w:lang w:val="en-GB"/>
        </w:rPr>
      </w:pPr>
      <w:r w:rsidRPr="00933760">
        <w:rPr>
          <w:rFonts w:ascii="Arial" w:hAnsi="Arial" w:cs="Arial"/>
          <w:sz w:val="22"/>
          <w:szCs w:val="22"/>
        </w:rPr>
        <w:t>Domníváme</w:t>
      </w:r>
      <w:r w:rsidRPr="00981BC0">
        <w:rPr>
          <w:rFonts w:ascii="Arial" w:hAnsi="Arial" w:cs="Arial"/>
          <w:sz w:val="22"/>
          <w:szCs w:val="22"/>
          <w:lang w:val="en-GB"/>
        </w:rPr>
        <w:t xml:space="preserve"> se,</w:t>
      </w:r>
      <w:r w:rsidRPr="00933760">
        <w:rPr>
          <w:rFonts w:ascii="Arial" w:hAnsi="Arial" w:cs="Arial"/>
          <w:sz w:val="22"/>
          <w:szCs w:val="22"/>
        </w:rPr>
        <w:t xml:space="preserve"> že</w:t>
      </w:r>
      <w:r w:rsidRPr="00981BC0">
        <w:rPr>
          <w:rFonts w:ascii="Arial" w:hAnsi="Arial" w:cs="Arial"/>
          <w:sz w:val="22"/>
          <w:szCs w:val="22"/>
          <w:lang w:val="en-GB"/>
        </w:rPr>
        <w:t xml:space="preserve"> zejména v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oblasti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infekčních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chorob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>/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virologie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onkologických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onemocnění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existuje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v ČR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strukturální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mezera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která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by</w:t>
      </w:r>
      <w:r w:rsidR="0096325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63255">
        <w:rPr>
          <w:rFonts w:ascii="Arial" w:hAnsi="Arial" w:cs="Arial"/>
          <w:sz w:val="22"/>
          <w:szCs w:val="22"/>
          <w:lang w:val="en-GB"/>
        </w:rPr>
        <w:t>měla</w:t>
      </w:r>
      <w:proofErr w:type="spellEnd"/>
      <w:r w:rsidR="0096325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63255">
        <w:rPr>
          <w:rFonts w:ascii="Arial" w:hAnsi="Arial" w:cs="Arial"/>
          <w:sz w:val="22"/>
          <w:szCs w:val="22"/>
          <w:lang w:val="en-GB"/>
        </w:rPr>
        <w:t>být</w:t>
      </w:r>
      <w:proofErr w:type="spellEnd"/>
      <w:r w:rsidR="0096325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63255">
        <w:rPr>
          <w:rFonts w:ascii="Arial" w:hAnsi="Arial" w:cs="Arial"/>
          <w:sz w:val="22"/>
          <w:szCs w:val="22"/>
          <w:lang w:val="en-GB"/>
        </w:rPr>
        <w:t>zaplněna</w:t>
      </w:r>
      <w:proofErr w:type="spellEnd"/>
      <w:r w:rsidR="00963255">
        <w:rPr>
          <w:rFonts w:ascii="Arial" w:hAnsi="Arial" w:cs="Arial"/>
          <w:sz w:val="22"/>
          <w:szCs w:val="22"/>
          <w:lang w:val="en-GB"/>
        </w:rPr>
        <w:t xml:space="preserve">: </w:t>
      </w:r>
      <w:proofErr w:type="spellStart"/>
      <w:r w:rsidR="00963255">
        <w:rPr>
          <w:rFonts w:ascii="Arial" w:hAnsi="Arial" w:cs="Arial"/>
          <w:sz w:val="22"/>
          <w:szCs w:val="22"/>
          <w:lang w:val="en-GB"/>
        </w:rPr>
        <w:t>výzkum</w:t>
      </w:r>
      <w:proofErr w:type="spellEnd"/>
      <w:r w:rsidR="00963255">
        <w:rPr>
          <w:rFonts w:ascii="Arial" w:hAnsi="Arial" w:cs="Arial"/>
          <w:sz w:val="22"/>
          <w:szCs w:val="22"/>
          <w:lang w:val="en-GB"/>
        </w:rPr>
        <w:t xml:space="preserve"> v </w:t>
      </w:r>
      <w:proofErr w:type="spellStart"/>
      <w:r w:rsidR="00963255">
        <w:rPr>
          <w:rFonts w:ascii="Arial" w:hAnsi="Arial" w:cs="Arial"/>
          <w:sz w:val="22"/>
          <w:szCs w:val="22"/>
          <w:lang w:val="en-GB"/>
        </w:rPr>
        <w:t>těch</w:t>
      </w:r>
      <w:r w:rsidRPr="00981BC0">
        <w:rPr>
          <w:rFonts w:ascii="Arial" w:hAnsi="Arial" w:cs="Arial"/>
          <w:sz w:val="22"/>
          <w:szCs w:val="22"/>
          <w:lang w:val="en-GB"/>
        </w:rPr>
        <w:t>to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oborech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ačkoli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má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veliko</w:t>
      </w:r>
      <w:r w:rsidR="009516C8" w:rsidRPr="00981BC0">
        <w:rPr>
          <w:rFonts w:ascii="Arial" w:hAnsi="Arial" w:cs="Arial"/>
          <w:sz w:val="22"/>
          <w:szCs w:val="22"/>
          <w:lang w:val="en-GB"/>
        </w:rPr>
        <w:t>u</w:t>
      </w:r>
      <w:proofErr w:type="spellEnd"/>
      <w:r w:rsidR="009516C8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516C8" w:rsidRPr="00981BC0">
        <w:rPr>
          <w:rFonts w:ascii="Arial" w:hAnsi="Arial" w:cs="Arial"/>
          <w:sz w:val="22"/>
          <w:szCs w:val="22"/>
          <w:lang w:val="en-GB"/>
        </w:rPr>
        <w:t>tradici</w:t>
      </w:r>
      <w:proofErr w:type="spellEnd"/>
      <w:r w:rsidR="009516C8" w:rsidRPr="00981BC0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="009516C8" w:rsidRPr="00981BC0">
        <w:rPr>
          <w:rFonts w:ascii="Arial" w:hAnsi="Arial" w:cs="Arial"/>
          <w:sz w:val="22"/>
          <w:szCs w:val="22"/>
          <w:lang w:val="en-GB"/>
        </w:rPr>
        <w:t>někde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dosahuje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špičkové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mezinárodní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úrovně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, je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roztříštěný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chybí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mu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specialisovaný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ústav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který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by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vytvářel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základní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infrastrukturu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pro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bio</w:t>
      </w:r>
      <w:r w:rsidR="007052FB" w:rsidRPr="00981BC0">
        <w:rPr>
          <w:rFonts w:ascii="Arial" w:hAnsi="Arial" w:cs="Arial"/>
          <w:sz w:val="22"/>
          <w:szCs w:val="22"/>
          <w:lang w:val="en-GB"/>
        </w:rPr>
        <w:t>medicínský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výzkum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>.</w:t>
      </w:r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Pracovní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skupina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se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shodla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proofErr w:type="gramStart"/>
      <w:r w:rsidR="007052FB" w:rsidRPr="00981BC0">
        <w:rPr>
          <w:rFonts w:ascii="Arial" w:hAnsi="Arial" w:cs="Arial"/>
          <w:sz w:val="22"/>
          <w:szCs w:val="22"/>
          <w:lang w:val="en-GB"/>
        </w:rPr>
        <w:t>na</w:t>
      </w:r>
      <w:proofErr w:type="spellEnd"/>
      <w:proofErr w:type="gram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tom,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že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přinejmenším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v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těchto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dvou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oblastech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by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cílem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finančn</w:t>
      </w:r>
      <w:r w:rsidR="00AD3A36" w:rsidRPr="00981BC0">
        <w:rPr>
          <w:rFonts w:ascii="Arial" w:hAnsi="Arial" w:cs="Arial"/>
          <w:sz w:val="22"/>
          <w:szCs w:val="22"/>
          <w:lang w:val="en-GB"/>
        </w:rPr>
        <w:t>í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intervence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z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prostředků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NPO</w:t>
      </w:r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mělo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být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vytvoření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institucí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které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budou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národní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základní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klinický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biomedicínský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výzkum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zastřešovat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doplní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současnou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institucionální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strukturu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biomedicínského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výzkumu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v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naší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052FB" w:rsidRPr="00981BC0">
        <w:rPr>
          <w:rFonts w:ascii="Arial" w:hAnsi="Arial" w:cs="Arial"/>
          <w:sz w:val="22"/>
          <w:szCs w:val="22"/>
          <w:lang w:val="en-GB"/>
        </w:rPr>
        <w:t>zemi</w:t>
      </w:r>
      <w:proofErr w:type="spellEnd"/>
      <w:r w:rsidR="007052FB" w:rsidRPr="00981BC0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78E9FC62" w14:textId="667AB954" w:rsidR="00036ABC" w:rsidRDefault="007052FB" w:rsidP="00981BC0">
      <w:pPr>
        <w:ind w:firstLine="360"/>
        <w:jc w:val="both"/>
        <w:rPr>
          <w:rFonts w:ascii="Arial" w:hAnsi="Arial" w:cs="Arial"/>
          <w:sz w:val="22"/>
          <w:szCs w:val="22"/>
          <w:lang w:val="en-GB"/>
        </w:rPr>
      </w:pPr>
      <w:r w:rsidRPr="00981BC0">
        <w:rPr>
          <w:rFonts w:ascii="Arial" w:hAnsi="Arial" w:cs="Arial"/>
          <w:sz w:val="22"/>
          <w:szCs w:val="22"/>
          <w:lang w:val="en-GB"/>
        </w:rPr>
        <w:t xml:space="preserve">Pro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transparentnost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výběru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podpoře</w:t>
      </w:r>
      <w:r w:rsidR="009516C8" w:rsidRPr="00981BC0">
        <w:rPr>
          <w:rFonts w:ascii="Arial" w:hAnsi="Arial" w:cs="Arial"/>
          <w:sz w:val="22"/>
          <w:szCs w:val="22"/>
          <w:lang w:val="en-GB"/>
        </w:rPr>
        <w:t>n</w:t>
      </w:r>
      <w:r w:rsidRPr="00981BC0">
        <w:rPr>
          <w:rFonts w:ascii="Arial" w:hAnsi="Arial" w:cs="Arial"/>
          <w:sz w:val="22"/>
          <w:szCs w:val="22"/>
          <w:lang w:val="en-GB"/>
        </w:rPr>
        <w:t>ých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týmů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institucí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také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pro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mezinárodní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viditelnost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 a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důvěryhodnost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celého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procesu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je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nezbytné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, aby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příjemce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podpory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(MŠMT)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vytvořil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Merinárodní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rady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příslušných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programů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složené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z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předních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mezinárodních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osobností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jednotlivých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oborů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které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budou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garanty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špičkové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odborné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úrovně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ve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všech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stádiích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 existence </w:t>
      </w:r>
      <w:proofErr w:type="spellStart"/>
      <w:r w:rsidRPr="00981BC0">
        <w:rPr>
          <w:rFonts w:ascii="Arial" w:hAnsi="Arial" w:cs="Arial"/>
          <w:sz w:val="22"/>
          <w:szCs w:val="22"/>
          <w:lang w:val="en-GB"/>
        </w:rPr>
        <w:t>programu</w:t>
      </w:r>
      <w:proofErr w:type="spellEnd"/>
      <w:r w:rsidRPr="00981BC0">
        <w:rPr>
          <w:rFonts w:ascii="Arial" w:hAnsi="Arial" w:cs="Arial"/>
          <w:sz w:val="22"/>
          <w:szCs w:val="22"/>
          <w:lang w:val="en-GB"/>
        </w:rPr>
        <w:t xml:space="preserve">.  </w:t>
      </w:r>
      <w:proofErr w:type="spellStart"/>
      <w:proofErr w:type="gramStart"/>
      <w:r w:rsidR="00AD3A36" w:rsidRPr="00981BC0">
        <w:rPr>
          <w:rFonts w:ascii="Arial" w:hAnsi="Arial" w:cs="Arial"/>
          <w:sz w:val="22"/>
          <w:szCs w:val="22"/>
          <w:lang w:val="en-GB"/>
        </w:rPr>
        <w:t>Jedině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tak</w:t>
      </w:r>
      <w:proofErr w:type="spellEnd"/>
      <w:proofErr w:type="gram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lze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zajistit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transformativní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dopad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těchto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prostředků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na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náš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biomedicínský</w:t>
      </w:r>
      <w:proofErr w:type="spellEnd"/>
      <w:r w:rsidR="00AD3A36" w:rsidRPr="00981BC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D3A36" w:rsidRPr="00981BC0">
        <w:rPr>
          <w:rFonts w:ascii="Arial" w:hAnsi="Arial" w:cs="Arial"/>
          <w:sz w:val="22"/>
          <w:szCs w:val="22"/>
          <w:lang w:val="en-GB"/>
        </w:rPr>
        <w:t>výzkum</w:t>
      </w:r>
      <w:proofErr w:type="spellEnd"/>
      <w:r w:rsidR="009516C8" w:rsidRPr="00981BC0">
        <w:rPr>
          <w:rFonts w:ascii="Arial" w:hAnsi="Arial" w:cs="Arial"/>
          <w:sz w:val="22"/>
          <w:szCs w:val="22"/>
          <w:lang w:val="en-GB"/>
        </w:rPr>
        <w:t>.</w:t>
      </w:r>
      <w:r w:rsidRPr="00981BC0">
        <w:rPr>
          <w:rFonts w:ascii="Arial" w:hAnsi="Arial" w:cs="Arial"/>
          <w:sz w:val="22"/>
          <w:szCs w:val="22"/>
          <w:lang w:val="en-GB"/>
        </w:rPr>
        <w:t xml:space="preserve">  </w:t>
      </w:r>
    </w:p>
    <w:p w14:paraId="284DB210" w14:textId="77777777" w:rsidR="00981BC0" w:rsidRPr="00981BC0" w:rsidRDefault="00981BC0" w:rsidP="00981BC0">
      <w:pPr>
        <w:ind w:firstLine="360"/>
        <w:jc w:val="both"/>
        <w:rPr>
          <w:rFonts w:ascii="Arial" w:hAnsi="Arial" w:cs="Arial"/>
          <w:sz w:val="22"/>
          <w:szCs w:val="22"/>
          <w:lang w:val="en-GB"/>
        </w:rPr>
      </w:pPr>
    </w:p>
    <w:bookmarkEnd w:id="1"/>
    <w:p w14:paraId="4816C025" w14:textId="342AC30F" w:rsidR="009F7B70" w:rsidRPr="00981BC0" w:rsidRDefault="009F7B70" w:rsidP="00981BC0">
      <w:pPr>
        <w:spacing w:before="120" w:line="254" w:lineRule="auto"/>
        <w:ind w:firstLine="360"/>
        <w:jc w:val="both"/>
        <w:rPr>
          <w:rFonts w:ascii="Arial" w:hAnsi="Arial" w:cs="Arial"/>
          <w:b/>
          <w:sz w:val="22"/>
          <w:szCs w:val="22"/>
        </w:rPr>
      </w:pPr>
      <w:r w:rsidRPr="00981BC0">
        <w:rPr>
          <w:rFonts w:ascii="Arial" w:hAnsi="Arial" w:cs="Arial"/>
          <w:b/>
          <w:sz w:val="22"/>
          <w:szCs w:val="22"/>
        </w:rPr>
        <w:t xml:space="preserve">Tematický okruh </w:t>
      </w:r>
      <w:r w:rsidR="00BD6D0B" w:rsidRPr="00981BC0">
        <w:rPr>
          <w:rFonts w:ascii="Arial" w:hAnsi="Arial" w:cs="Arial"/>
          <w:b/>
          <w:sz w:val="22"/>
          <w:szCs w:val="22"/>
        </w:rPr>
        <w:t>„</w:t>
      </w:r>
      <w:r w:rsidRPr="00981BC0">
        <w:rPr>
          <w:rFonts w:ascii="Arial" w:hAnsi="Arial" w:cs="Arial"/>
          <w:b/>
          <w:sz w:val="22"/>
          <w:szCs w:val="22"/>
        </w:rPr>
        <w:t>infekční choroby a virologie</w:t>
      </w:r>
      <w:r w:rsidR="00BD6D0B" w:rsidRPr="00981BC0">
        <w:rPr>
          <w:rFonts w:ascii="Arial" w:hAnsi="Arial" w:cs="Arial"/>
          <w:b/>
          <w:sz w:val="22"/>
          <w:szCs w:val="22"/>
        </w:rPr>
        <w:t>“</w:t>
      </w:r>
    </w:p>
    <w:p w14:paraId="29E5B8BA" w14:textId="0E2DA4AB" w:rsidR="00036ABC" w:rsidRPr="00981BC0" w:rsidRDefault="009F7B70" w:rsidP="00981BC0">
      <w:pPr>
        <w:spacing w:before="120" w:line="254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Podstatou programu je p</w:t>
      </w:r>
      <w:r w:rsidR="00036ABC" w:rsidRPr="00981BC0">
        <w:rPr>
          <w:rFonts w:ascii="Arial" w:hAnsi="Arial" w:cs="Arial"/>
          <w:sz w:val="22"/>
          <w:szCs w:val="22"/>
        </w:rPr>
        <w:t>ilotní vytvoření mezinárodního centra</w:t>
      </w:r>
      <w:r w:rsidRPr="00981BC0">
        <w:rPr>
          <w:rFonts w:ascii="Arial" w:hAnsi="Arial" w:cs="Arial"/>
          <w:sz w:val="22"/>
          <w:szCs w:val="22"/>
        </w:rPr>
        <w:t xml:space="preserve"> pro infekční nemoci a</w:t>
      </w:r>
      <w:r w:rsidR="006F2A3B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 xml:space="preserve">virologický výzkum </w:t>
      </w:r>
      <w:r w:rsidR="00036ABC" w:rsidRPr="00981BC0">
        <w:rPr>
          <w:rFonts w:ascii="Arial" w:hAnsi="Arial" w:cs="Arial"/>
          <w:sz w:val="22"/>
          <w:szCs w:val="22"/>
        </w:rPr>
        <w:t>formou distribuovaného pracoviště relevantních týmů současně dislokovaných na vysokých školách, veřejných výzkumných institucích či zdravotnických zařízeních provádějící takto zaměřený výzkum.</w:t>
      </w:r>
      <w:r w:rsidRPr="00981BC0">
        <w:rPr>
          <w:rFonts w:ascii="Arial" w:hAnsi="Arial" w:cs="Arial"/>
          <w:sz w:val="22"/>
          <w:szCs w:val="22"/>
        </w:rPr>
        <w:t xml:space="preserve"> Pracovní skupina navrhuje co nejrychlejší přetvoření tohoto centra v Národní ústav infekčních chorob s vlastní budovou se zázemím pro špičkovou experimentální práci v molekulární biologii, virologii a mikrobiologii a</w:t>
      </w:r>
      <w:r w:rsidR="006F2A3B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>s přístu</w:t>
      </w:r>
      <w:r w:rsidR="00550CBD" w:rsidRPr="00981BC0">
        <w:rPr>
          <w:rFonts w:ascii="Arial" w:hAnsi="Arial" w:cs="Arial"/>
          <w:sz w:val="22"/>
          <w:szCs w:val="22"/>
        </w:rPr>
        <w:t>p</w:t>
      </w:r>
      <w:r w:rsidRPr="00981BC0">
        <w:rPr>
          <w:rFonts w:ascii="Arial" w:hAnsi="Arial" w:cs="Arial"/>
          <w:sz w:val="22"/>
          <w:szCs w:val="22"/>
        </w:rPr>
        <w:t>em ke klinickým pracovištím.</w:t>
      </w:r>
    </w:p>
    <w:p w14:paraId="6272F32C" w14:textId="106A9C92" w:rsidR="009F7B70" w:rsidRPr="00981BC0" w:rsidRDefault="009F7B70" w:rsidP="00981BC0">
      <w:pPr>
        <w:spacing w:before="120" w:line="254" w:lineRule="auto"/>
        <w:ind w:firstLine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Centrum by se mělo zabývat z</w:t>
      </w:r>
      <w:r w:rsidR="002B4CA2" w:rsidRPr="00981BC0">
        <w:rPr>
          <w:rFonts w:ascii="Arial" w:hAnsi="Arial" w:cs="Arial"/>
          <w:sz w:val="22"/>
          <w:szCs w:val="22"/>
        </w:rPr>
        <w:t>á</w:t>
      </w:r>
      <w:r w:rsidRPr="00981BC0">
        <w:rPr>
          <w:rFonts w:ascii="Arial" w:hAnsi="Arial" w:cs="Arial"/>
          <w:sz w:val="22"/>
          <w:szCs w:val="22"/>
        </w:rPr>
        <w:t>kladním a klinickým výzkumem ve virologii a mikrobiologii s úzkou návazností na</w:t>
      </w:r>
      <w:r w:rsidR="002B4CA2" w:rsidRPr="00981BC0">
        <w:rPr>
          <w:rFonts w:ascii="Arial" w:hAnsi="Arial" w:cs="Arial"/>
          <w:sz w:val="22"/>
          <w:szCs w:val="22"/>
        </w:rPr>
        <w:t xml:space="preserve"> imunologii. Důležitou součástí vědecké náplně centra/ústavu musí být epidemiologie a populační genetika </w:t>
      </w:r>
      <w:r w:rsidR="009516C8" w:rsidRPr="00981BC0">
        <w:rPr>
          <w:rFonts w:ascii="Arial" w:hAnsi="Arial" w:cs="Arial"/>
          <w:sz w:val="22"/>
          <w:szCs w:val="22"/>
        </w:rPr>
        <w:t>infekčních chorob</w:t>
      </w:r>
      <w:r w:rsidR="002B4CA2" w:rsidRPr="00981BC0">
        <w:rPr>
          <w:rFonts w:ascii="Arial" w:hAnsi="Arial" w:cs="Arial"/>
          <w:sz w:val="22"/>
          <w:szCs w:val="22"/>
        </w:rPr>
        <w:t xml:space="preserve">. </w:t>
      </w:r>
      <w:r w:rsidR="002B4CA2" w:rsidRPr="00981BC0">
        <w:rPr>
          <w:rFonts w:ascii="Arial" w:hAnsi="Arial" w:cs="Arial"/>
          <w:sz w:val="22"/>
          <w:szCs w:val="22"/>
        </w:rPr>
        <w:lastRenderedPageBreak/>
        <w:t xml:space="preserve">Multidisciplinární přístup je samozřejmou a nezbytnou podmínkou úspěchu takového pracoviště, které musí </w:t>
      </w:r>
      <w:r w:rsidR="002B4CA2" w:rsidRPr="00981BC0">
        <w:rPr>
          <w:rFonts w:ascii="Arial" w:hAnsi="Arial" w:cs="Arial"/>
          <w:color w:val="000000" w:themeColor="text1"/>
          <w:sz w:val="22"/>
          <w:szCs w:val="22"/>
        </w:rPr>
        <w:t xml:space="preserve">zahrnovat i odborníky na </w:t>
      </w:r>
      <w:r w:rsidR="00161116">
        <w:rPr>
          <w:rFonts w:ascii="Arial" w:hAnsi="Arial" w:cs="Arial"/>
          <w:color w:val="000000" w:themeColor="text1"/>
          <w:sz w:val="22"/>
          <w:szCs w:val="22"/>
        </w:rPr>
        <w:t xml:space="preserve">matematické modelování epidemií </w:t>
      </w:r>
      <w:r w:rsidR="002B4CA2" w:rsidRPr="00981BC0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B235B2">
        <w:rPr>
          <w:rFonts w:ascii="Arial" w:hAnsi="Arial" w:cs="Arial"/>
          <w:color w:val="000000" w:themeColor="text1"/>
          <w:sz w:val="22"/>
          <w:szCs w:val="22"/>
        </w:rPr>
        <w:t> </w:t>
      </w:r>
      <w:r w:rsidR="002B4CA2" w:rsidRPr="00981BC0">
        <w:rPr>
          <w:rFonts w:ascii="Arial" w:hAnsi="Arial" w:cs="Arial"/>
          <w:color w:val="000000" w:themeColor="text1"/>
          <w:sz w:val="22"/>
          <w:szCs w:val="22"/>
        </w:rPr>
        <w:t>bioinformatiku, stejně jako strukturní a molekulární biologii, biochemii, medicinální chemii a</w:t>
      </w:r>
      <w:r w:rsidR="00B235B2">
        <w:rPr>
          <w:rFonts w:ascii="Arial" w:hAnsi="Arial" w:cs="Arial"/>
          <w:color w:val="000000" w:themeColor="text1"/>
          <w:sz w:val="22"/>
          <w:szCs w:val="22"/>
        </w:rPr>
        <w:t> </w:t>
      </w:r>
      <w:r w:rsidR="002B4CA2" w:rsidRPr="00981BC0">
        <w:rPr>
          <w:rFonts w:ascii="Arial" w:hAnsi="Arial" w:cs="Arial"/>
          <w:color w:val="000000" w:themeColor="text1"/>
          <w:sz w:val="22"/>
          <w:szCs w:val="22"/>
        </w:rPr>
        <w:t xml:space="preserve">další oblasti. </w:t>
      </w:r>
      <w:r w:rsidRPr="00981B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63A5A25" w14:textId="7DD47BDC" w:rsidR="00617EAE" w:rsidRPr="00981BC0" w:rsidRDefault="00617EAE" w:rsidP="00981BC0">
      <w:pPr>
        <w:ind w:firstLine="426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81BC0">
        <w:rPr>
          <w:rFonts w:ascii="Arial" w:hAnsi="Arial" w:cs="Arial"/>
          <w:color w:val="000000" w:themeColor="text1"/>
          <w:sz w:val="22"/>
          <w:szCs w:val="22"/>
        </w:rPr>
        <w:t xml:space="preserve">Důležitou oblastí výzkumu budoucího pracoviště musí být také </w:t>
      </w:r>
      <w:r w:rsidR="00550CBD" w:rsidRPr="00981BC0">
        <w:rPr>
          <w:rFonts w:ascii="Arial" w:hAnsi="Arial" w:cs="Arial"/>
          <w:sz w:val="22"/>
          <w:szCs w:val="22"/>
        </w:rPr>
        <w:t xml:space="preserve">komunikace </w:t>
      </w:r>
      <w:r w:rsidR="009516C8" w:rsidRPr="00981BC0">
        <w:rPr>
          <w:rFonts w:ascii="Arial" w:hAnsi="Arial" w:cs="Arial"/>
          <w:sz w:val="22"/>
          <w:szCs w:val="22"/>
        </w:rPr>
        <w:t>e</w:t>
      </w:r>
      <w:r w:rsidR="00550CBD" w:rsidRPr="00981BC0">
        <w:rPr>
          <w:rFonts w:ascii="Arial" w:hAnsi="Arial" w:cs="Arial"/>
          <w:sz w:val="22"/>
          <w:szCs w:val="22"/>
        </w:rPr>
        <w:t>p</w:t>
      </w:r>
      <w:r w:rsidR="00981BC0">
        <w:rPr>
          <w:rFonts w:ascii="Arial" w:hAnsi="Arial" w:cs="Arial"/>
          <w:sz w:val="22"/>
          <w:szCs w:val="22"/>
        </w:rPr>
        <w:t>idemiologický</w:t>
      </w:r>
      <w:r w:rsidR="00550CBD" w:rsidRPr="00981BC0">
        <w:rPr>
          <w:rFonts w:ascii="Arial" w:hAnsi="Arial" w:cs="Arial"/>
          <w:sz w:val="22"/>
          <w:szCs w:val="22"/>
        </w:rPr>
        <w:t>ch krizi s ve</w:t>
      </w:r>
      <w:r w:rsidR="00981BC0">
        <w:rPr>
          <w:rFonts w:ascii="Arial" w:hAnsi="Arial" w:cs="Arial"/>
          <w:sz w:val="22"/>
          <w:szCs w:val="22"/>
        </w:rPr>
        <w:t>ř</w:t>
      </w:r>
      <w:r w:rsidR="00550CBD" w:rsidRPr="00981BC0">
        <w:rPr>
          <w:rFonts w:ascii="Arial" w:hAnsi="Arial" w:cs="Arial"/>
          <w:sz w:val="22"/>
          <w:szCs w:val="22"/>
        </w:rPr>
        <w:t>ejnost</w:t>
      </w:r>
      <w:r w:rsidR="00981BC0">
        <w:rPr>
          <w:rFonts w:ascii="Arial" w:hAnsi="Arial" w:cs="Arial"/>
          <w:sz w:val="22"/>
          <w:szCs w:val="22"/>
        </w:rPr>
        <w:t>í</w:t>
      </w:r>
      <w:r w:rsidR="00550CBD" w:rsidRPr="00981BC0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550CBD" w:rsidRPr="00981BC0">
        <w:rPr>
          <w:rFonts w:ascii="Arial" w:hAnsi="Arial" w:cs="Arial"/>
          <w:sz w:val="22"/>
          <w:szCs w:val="22"/>
        </w:rPr>
        <w:t>behavioraln</w:t>
      </w:r>
      <w:r w:rsidR="00981BC0">
        <w:rPr>
          <w:rFonts w:ascii="Arial" w:hAnsi="Arial" w:cs="Arial"/>
          <w:sz w:val="22"/>
          <w:szCs w:val="22"/>
        </w:rPr>
        <w:t>í</w:t>
      </w:r>
      <w:proofErr w:type="spellEnd"/>
      <w:r w:rsidR="00550CBD" w:rsidRPr="00981BC0">
        <w:rPr>
          <w:rFonts w:ascii="Arial" w:hAnsi="Arial" w:cs="Arial"/>
          <w:sz w:val="22"/>
          <w:szCs w:val="22"/>
        </w:rPr>
        <w:t xml:space="preserve"> aspekty epidemick</w:t>
      </w:r>
      <w:r w:rsidR="00981BC0">
        <w:rPr>
          <w:rFonts w:ascii="Arial" w:hAnsi="Arial" w:cs="Arial"/>
          <w:sz w:val="22"/>
          <w:szCs w:val="22"/>
        </w:rPr>
        <w:t>ého chová</w:t>
      </w:r>
      <w:r w:rsidR="00550CBD" w:rsidRPr="00981BC0">
        <w:rPr>
          <w:rFonts w:ascii="Arial" w:hAnsi="Arial" w:cs="Arial"/>
          <w:sz w:val="22"/>
          <w:szCs w:val="22"/>
        </w:rPr>
        <w:t>ni (</w:t>
      </w:r>
      <w:r w:rsidRPr="00981BC0">
        <w:rPr>
          <w:rFonts w:ascii="Arial" w:hAnsi="Arial" w:cs="Arial"/>
          <w:color w:val="000000" w:themeColor="text1"/>
          <w:sz w:val="22"/>
          <w:szCs w:val="22"/>
        </w:rPr>
        <w:t>společenskovědní aspekty p</w:t>
      </w:r>
      <w:r w:rsidR="00550CBD" w:rsidRPr="00981BC0">
        <w:rPr>
          <w:rFonts w:ascii="Arial" w:hAnsi="Arial" w:cs="Arial"/>
          <w:color w:val="000000" w:themeColor="text1"/>
          <w:sz w:val="22"/>
          <w:szCs w:val="22"/>
        </w:rPr>
        <w:t xml:space="preserve">andemií a lidských reakcí na ně, </w:t>
      </w:r>
      <w:r w:rsidRPr="00981BC0">
        <w:rPr>
          <w:rFonts w:ascii="Arial" w:hAnsi="Arial" w:cs="Arial"/>
          <w:color w:val="000000" w:themeColor="text1"/>
          <w:sz w:val="22"/>
          <w:szCs w:val="22"/>
        </w:rPr>
        <w:t>„</w:t>
      </w:r>
      <w:proofErr w:type="spellStart"/>
      <w:r w:rsidRPr="00981BC0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>infodemiologie</w:t>
      </w:r>
      <w:proofErr w:type="spellEnd"/>
      <w:r w:rsidRPr="00981BC0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>“)</w:t>
      </w:r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 Dopady pandemie COVID-19 na veřejné zdraví do velké míry závisí na účinnosti epidemických opatření, která závisí na věrohodnosti informačních zdrojů, které občané a firmy o šíření nákazy a o vhodném chování mají. Výzkum v této oblasti by měl podpořit proaktivní komunikační strategii vlády. Měl by být založen na studiu šíření informací na sociálních sítích a</w:t>
      </w:r>
      <w:r w:rsidR="0016111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na terénních experimentech informačních intervencí, kdy se sleduje změna chování v</w:t>
      </w:r>
      <w:r w:rsidR="002C635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závislosti na typu poskytované informace. </w:t>
      </w:r>
    </w:p>
    <w:p w14:paraId="0BD86C32" w14:textId="25CC10E3" w:rsidR="009516C8" w:rsidRPr="00981BC0" w:rsidRDefault="00617EAE" w:rsidP="00981BC0">
      <w:pPr>
        <w:ind w:firstLine="426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Ke studiu lidského chování při pandemii (nebo jiné velké společenské</w:t>
      </w:r>
      <w:r w:rsidR="0016111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ekonomické </w:t>
      </w:r>
      <w:proofErr w:type="spellStart"/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krisi</w:t>
      </w:r>
      <w:proofErr w:type="spellEnd"/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) je třeba zkoumat pomocí nástrojů teorie her a modelů informací a pobídek, protože interakce chování jednotlivců s nastavením motivací a jejich behaviorálními aspekty je základním vstupem do optimálně nastavené testovací strategie či strategie karantén, a má tedy bezprostřední a měřitelný vliv na zdravotnická opatření.  </w:t>
      </w:r>
    </w:p>
    <w:p w14:paraId="486593E8" w14:textId="3E51FBB3" w:rsidR="00036ABC" w:rsidRPr="00981BC0" w:rsidRDefault="002B4CA2" w:rsidP="00981BC0">
      <w:pPr>
        <w:ind w:firstLine="426"/>
        <w:jc w:val="both"/>
        <w:rPr>
          <w:rFonts w:ascii="Arial" w:hAnsi="Arial" w:cs="Arial"/>
          <w:bCs/>
          <w:sz w:val="22"/>
          <w:szCs w:val="22"/>
        </w:rPr>
      </w:pPr>
      <w:r w:rsidRPr="00981BC0">
        <w:rPr>
          <w:rFonts w:ascii="Arial" w:hAnsi="Arial" w:cs="Arial"/>
          <w:bCs/>
          <w:sz w:val="22"/>
          <w:szCs w:val="22"/>
        </w:rPr>
        <w:t>Předpokládáme, že budoucí ústav (umístěný ideálně v blízkosti významných klinik a dalších ústavů biomedicínského výzkumu kvůli dostupnosti vzorků, napojení</w:t>
      </w:r>
      <w:r w:rsidR="00535827">
        <w:rPr>
          <w:rFonts w:ascii="Arial" w:hAnsi="Arial" w:cs="Arial"/>
          <w:bCs/>
          <w:sz w:val="22"/>
          <w:szCs w:val="22"/>
        </w:rPr>
        <w:t xml:space="preserve"> na klinický výzkum a sdílení vý</w:t>
      </w:r>
      <w:r w:rsidRPr="00981BC0">
        <w:rPr>
          <w:rFonts w:ascii="Arial" w:hAnsi="Arial" w:cs="Arial"/>
          <w:bCs/>
          <w:sz w:val="22"/>
          <w:szCs w:val="22"/>
        </w:rPr>
        <w:t xml:space="preserve">zkumných infrastruktur) by měl zahrnovat až 300 zaměstnanců, měl by obsahovat laboratoře s pro práci s nebezpečnými </w:t>
      </w:r>
      <w:proofErr w:type="spellStart"/>
      <w:r w:rsidRPr="00981BC0">
        <w:rPr>
          <w:rFonts w:ascii="Arial" w:hAnsi="Arial" w:cs="Arial"/>
          <w:bCs/>
          <w:sz w:val="22"/>
          <w:szCs w:val="22"/>
        </w:rPr>
        <w:t>pathogeny</w:t>
      </w:r>
      <w:proofErr w:type="spellEnd"/>
      <w:r w:rsidRPr="00981BC0">
        <w:rPr>
          <w:rFonts w:ascii="Arial" w:hAnsi="Arial" w:cs="Arial"/>
          <w:bCs/>
          <w:sz w:val="22"/>
          <w:szCs w:val="22"/>
        </w:rPr>
        <w:t xml:space="preserve"> (až úrovně P3), </w:t>
      </w:r>
      <w:proofErr w:type="spellStart"/>
      <w:r w:rsidRPr="00981BC0">
        <w:rPr>
          <w:rFonts w:ascii="Arial" w:hAnsi="Arial" w:cs="Arial"/>
          <w:bCs/>
          <w:sz w:val="22"/>
          <w:szCs w:val="22"/>
        </w:rPr>
        <w:t>biobanky</w:t>
      </w:r>
      <w:proofErr w:type="spellEnd"/>
      <w:r w:rsidRPr="00981BC0">
        <w:rPr>
          <w:rFonts w:ascii="Arial" w:hAnsi="Arial" w:cs="Arial"/>
          <w:bCs/>
          <w:sz w:val="22"/>
          <w:szCs w:val="22"/>
        </w:rPr>
        <w:t xml:space="preserve">, nejmodernější vybavení pro </w:t>
      </w:r>
      <w:proofErr w:type="spellStart"/>
      <w:r w:rsidRPr="00981BC0">
        <w:rPr>
          <w:rFonts w:ascii="Arial" w:hAnsi="Arial" w:cs="Arial"/>
          <w:bCs/>
          <w:sz w:val="22"/>
          <w:szCs w:val="22"/>
        </w:rPr>
        <w:t>bioimaging</w:t>
      </w:r>
      <w:proofErr w:type="spellEnd"/>
      <w:r w:rsidRPr="00981BC0">
        <w:rPr>
          <w:rFonts w:ascii="Arial" w:hAnsi="Arial" w:cs="Arial"/>
          <w:bCs/>
          <w:sz w:val="22"/>
          <w:szCs w:val="22"/>
        </w:rPr>
        <w:t xml:space="preserve"> a strukturní biologii a prostory pro práci se zvířaty. Pro jeho fungování je velmi důležitá flexibilní personální politika a významný mezinárodní charakter: velkou část pracovníků včetně vedoucích týmů by bylo třeba získat ze zahraničí a</w:t>
      </w:r>
      <w:r w:rsidR="002C635D">
        <w:rPr>
          <w:rFonts w:ascii="Arial" w:hAnsi="Arial" w:cs="Arial"/>
          <w:bCs/>
          <w:sz w:val="22"/>
          <w:szCs w:val="22"/>
        </w:rPr>
        <w:t> </w:t>
      </w:r>
      <w:r w:rsidRPr="00981BC0">
        <w:rPr>
          <w:rFonts w:ascii="Arial" w:hAnsi="Arial" w:cs="Arial"/>
          <w:bCs/>
          <w:sz w:val="22"/>
          <w:szCs w:val="22"/>
        </w:rPr>
        <w:t xml:space="preserve">zavést </w:t>
      </w:r>
      <w:r w:rsidR="00BD6D0B" w:rsidRPr="00981BC0">
        <w:rPr>
          <w:rFonts w:ascii="Arial" w:hAnsi="Arial" w:cs="Arial"/>
          <w:bCs/>
          <w:sz w:val="22"/>
          <w:szCs w:val="22"/>
        </w:rPr>
        <w:t>flexibilní systém míst pro mladé špičkové vědce zakládající vlastní skupiny („junior</w:t>
      </w:r>
      <w:r w:rsidR="0053582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35827">
        <w:rPr>
          <w:rFonts w:ascii="Arial" w:hAnsi="Arial" w:cs="Arial"/>
          <w:bCs/>
          <w:sz w:val="22"/>
          <w:szCs w:val="22"/>
        </w:rPr>
        <w:t>professorship</w:t>
      </w:r>
      <w:proofErr w:type="spellEnd"/>
      <w:r w:rsidR="00535827">
        <w:rPr>
          <w:rFonts w:ascii="Arial" w:hAnsi="Arial" w:cs="Arial"/>
          <w:bCs/>
          <w:sz w:val="22"/>
          <w:szCs w:val="22"/>
        </w:rPr>
        <w:t>“ podobný systému</w:t>
      </w:r>
      <w:r w:rsidR="00BD6D0B" w:rsidRPr="00981BC0">
        <w:rPr>
          <w:rFonts w:ascii="Arial" w:hAnsi="Arial" w:cs="Arial"/>
          <w:bCs/>
          <w:sz w:val="22"/>
          <w:szCs w:val="22"/>
        </w:rPr>
        <w:t>, jaký se už nyní uplatňuje např. na UOCHB AV ČR, v </w:t>
      </w:r>
      <w:proofErr w:type="spellStart"/>
      <w:r w:rsidR="00BD6D0B" w:rsidRPr="00981BC0">
        <w:rPr>
          <w:rFonts w:ascii="Arial" w:hAnsi="Arial" w:cs="Arial"/>
          <w:bCs/>
          <w:sz w:val="22"/>
          <w:szCs w:val="22"/>
        </w:rPr>
        <w:t>CEITECu</w:t>
      </w:r>
      <w:proofErr w:type="spellEnd"/>
      <w:r w:rsidR="00BD6D0B" w:rsidRPr="00981BC0">
        <w:rPr>
          <w:rFonts w:ascii="Arial" w:hAnsi="Arial" w:cs="Arial"/>
          <w:bCs/>
          <w:sz w:val="22"/>
          <w:szCs w:val="22"/>
        </w:rPr>
        <w:t xml:space="preserve"> nebo na UK).</w:t>
      </w:r>
      <w:r w:rsidRPr="00981BC0">
        <w:rPr>
          <w:rFonts w:ascii="Arial" w:hAnsi="Arial" w:cs="Arial"/>
          <w:bCs/>
          <w:sz w:val="22"/>
          <w:szCs w:val="22"/>
        </w:rPr>
        <w:t xml:space="preserve"> </w:t>
      </w:r>
    </w:p>
    <w:p w14:paraId="1C571D79" w14:textId="3A916CFE" w:rsidR="00011FDC" w:rsidRPr="00CB11A3" w:rsidRDefault="00427C1C" w:rsidP="00CB11A3">
      <w:pPr>
        <w:ind w:firstLine="426"/>
        <w:jc w:val="both"/>
        <w:rPr>
          <w:rFonts w:ascii="Arial" w:hAnsi="Arial" w:cs="Arial"/>
          <w:bCs/>
          <w:sz w:val="22"/>
          <w:szCs w:val="22"/>
        </w:rPr>
      </w:pPr>
      <w:r w:rsidRPr="00981BC0">
        <w:rPr>
          <w:rFonts w:ascii="Arial" w:hAnsi="Arial" w:cs="Arial"/>
          <w:bCs/>
          <w:sz w:val="22"/>
          <w:szCs w:val="22"/>
        </w:rPr>
        <w:t>Vedle vědecké excelence v biomedicínském výzkumu by se měl ústav zapojit do vysokoškolské výuky a přispívat ke zvýšení kvality</w:t>
      </w:r>
      <w:r w:rsidRPr="00981BC0">
        <w:rPr>
          <w:rFonts w:ascii="Arial" w:hAnsi="Arial" w:cs="Arial"/>
          <w:sz w:val="22"/>
          <w:szCs w:val="22"/>
        </w:rPr>
        <w:t xml:space="preserve"> pregraduálního, postgraduálního a</w:t>
      </w:r>
      <w:r w:rsidR="002C635D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 xml:space="preserve">specializačního vzdělávání, a dále podpořit efektivní spolupráci s průmyslovými partnery při výzkumu a vývoji nových preventivních, diagnostických a terapeutických postupů. </w:t>
      </w:r>
    </w:p>
    <w:p w14:paraId="57B7ED54" w14:textId="3DB93304" w:rsidR="001D2B15" w:rsidRPr="00CB11A3" w:rsidRDefault="002C635D" w:rsidP="00CB11A3">
      <w:pPr>
        <w:spacing w:before="240" w:after="240" w:line="254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CB11A3">
        <w:rPr>
          <w:rFonts w:ascii="Arial" w:hAnsi="Arial" w:cs="Arial"/>
          <w:b/>
          <w:sz w:val="22"/>
          <w:szCs w:val="22"/>
        </w:rPr>
        <w:t>T</w:t>
      </w:r>
      <w:r w:rsidR="00CB11A3">
        <w:rPr>
          <w:rFonts w:ascii="Arial" w:hAnsi="Arial" w:cs="Arial"/>
          <w:b/>
          <w:sz w:val="22"/>
          <w:szCs w:val="22"/>
        </w:rPr>
        <w:t>e</w:t>
      </w:r>
      <w:r w:rsidRPr="00CB11A3">
        <w:rPr>
          <w:rFonts w:ascii="Arial" w:hAnsi="Arial" w:cs="Arial"/>
          <w:b/>
          <w:sz w:val="22"/>
          <w:szCs w:val="22"/>
        </w:rPr>
        <w:t xml:space="preserve">matický okruh </w:t>
      </w:r>
      <w:r w:rsidR="00BD6D0B" w:rsidRPr="00CB11A3">
        <w:rPr>
          <w:rFonts w:ascii="Arial" w:hAnsi="Arial" w:cs="Arial"/>
          <w:b/>
          <w:sz w:val="22"/>
          <w:szCs w:val="22"/>
        </w:rPr>
        <w:t>„nádorové choroby“</w:t>
      </w:r>
      <w:r w:rsidR="001D2B15" w:rsidRPr="00CB11A3">
        <w:rPr>
          <w:rFonts w:ascii="Arial" w:hAnsi="Arial" w:cs="Arial"/>
          <w:b/>
          <w:sz w:val="22"/>
          <w:szCs w:val="22"/>
        </w:rPr>
        <w:t xml:space="preserve"> </w:t>
      </w:r>
    </w:p>
    <w:p w14:paraId="71D406D9" w14:textId="708F3A86" w:rsidR="00617EAE" w:rsidRPr="00981BC0" w:rsidRDefault="001D2B15" w:rsidP="00981BC0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Česká republika je v první desítce na světě v incidenci nádorových onemocnění, jichž celosvětově přibývá. Přitom oblast onkologického výzkumu je velmi dynamickým vědním oborem z oblasti biomedicínských věd. Pracovní skupina proto navrhuje podpořit vznik centra, které bude integrovat základní laboratorní výzkum v oblasti onkologie a klinický výzkum, který probíhá formou klinických studií. K úzké návaznosti těchto dvou oblastí je zapotřebí těsného propojení týmů v onkologickém výzkumu s týmy z klinické praxe. </w:t>
      </w:r>
    </w:p>
    <w:p w14:paraId="1D121D24" w14:textId="0557728E" w:rsidR="00617EAE" w:rsidRPr="00981BC0" w:rsidRDefault="00617EAE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Je zřejmé, že pacienti s nádorovou chorobou jsou význ</w:t>
      </w:r>
      <w:r w:rsidR="009516C8" w:rsidRPr="00981BC0">
        <w:rPr>
          <w:rFonts w:ascii="Arial" w:hAnsi="Arial" w:cs="Arial"/>
          <w:sz w:val="22"/>
          <w:szCs w:val="22"/>
        </w:rPr>
        <w:t xml:space="preserve">amně zasaženi pandemii Covid-19 </w:t>
      </w:r>
      <w:r w:rsidRPr="00981BC0">
        <w:rPr>
          <w:rFonts w:ascii="Arial" w:hAnsi="Arial" w:cs="Arial"/>
          <w:sz w:val="22"/>
          <w:szCs w:val="22"/>
        </w:rPr>
        <w:t>(odkládaní plánovaných chirurgických výkonů v důsledku přetížení zdravotního systému, zastavení screeningových programů nebo odkládání pravidelných kontrol ze strany pacientů, kteří se bojí navštěvovat zdravotnická zařízení kvůli obavám z</w:t>
      </w:r>
      <w:r w:rsidR="009516C8" w:rsidRPr="00981BC0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>infekce</w:t>
      </w:r>
      <w:r w:rsidR="009516C8" w:rsidRPr="00981BC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516C8" w:rsidRPr="00981BC0">
        <w:rPr>
          <w:rFonts w:ascii="Arial" w:hAnsi="Arial" w:cs="Arial"/>
          <w:sz w:val="22"/>
          <w:szCs w:val="22"/>
        </w:rPr>
        <w:t>apod</w:t>
      </w:r>
      <w:proofErr w:type="spellEnd"/>
      <w:r w:rsidRPr="00981BC0">
        <w:rPr>
          <w:rFonts w:ascii="Arial" w:hAnsi="Arial" w:cs="Arial"/>
          <w:sz w:val="22"/>
          <w:szCs w:val="22"/>
        </w:rPr>
        <w:t>). Lze proto očekávat posun v distribuci klinických stádií směrem k těm pokroči</w:t>
      </w:r>
      <w:r w:rsidR="009516C8" w:rsidRPr="00981BC0">
        <w:rPr>
          <w:rFonts w:ascii="Arial" w:hAnsi="Arial" w:cs="Arial"/>
          <w:sz w:val="22"/>
          <w:szCs w:val="22"/>
        </w:rPr>
        <w:t xml:space="preserve">lejším. </w:t>
      </w:r>
      <w:r w:rsidRPr="00981BC0">
        <w:rPr>
          <w:rFonts w:ascii="Arial" w:hAnsi="Arial" w:cs="Arial"/>
          <w:sz w:val="22"/>
          <w:szCs w:val="22"/>
        </w:rPr>
        <w:t>To představuje výzvu, na kterou je třeba reagovat, například rozvojem telemedicíny</w:t>
      </w:r>
      <w:r w:rsidR="009516C8" w:rsidRPr="00981BC0">
        <w:rPr>
          <w:rFonts w:ascii="Arial" w:hAnsi="Arial" w:cs="Arial"/>
          <w:sz w:val="22"/>
          <w:szCs w:val="22"/>
        </w:rPr>
        <w:t>,</w:t>
      </w:r>
      <w:r w:rsidRPr="00981BC0">
        <w:rPr>
          <w:rFonts w:ascii="Arial" w:hAnsi="Arial" w:cs="Arial"/>
          <w:sz w:val="22"/>
          <w:szCs w:val="22"/>
        </w:rPr>
        <w:t xml:space="preserve"> inovativních neinvazivních diagnostických metod a nových terapeutických přístupů pro pacienty s pokročilým stádiem choroby. </w:t>
      </w:r>
    </w:p>
    <w:p w14:paraId="36FB327D" w14:textId="38F768E6" w:rsidR="001D2B15" w:rsidRPr="00981BC0" w:rsidRDefault="00617EAE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Pro translační a aplikovaný výzkum s takovým dopadem je třeba systémově posílit národní ekosystém výzkumu nádorových chorob. </w:t>
      </w:r>
      <w:r w:rsidR="001D2B15" w:rsidRPr="00981BC0">
        <w:rPr>
          <w:rFonts w:ascii="Arial" w:hAnsi="Arial" w:cs="Arial"/>
          <w:sz w:val="22"/>
          <w:szCs w:val="22"/>
        </w:rPr>
        <w:t xml:space="preserve">V současnosti je onkologický výzkum zcela atomizován na pracovištích nejrůznějších institucí a rezortů. Neexistuje formalizované propojení nejvýznamnějších pracovišť akademické onkologie a </w:t>
      </w:r>
      <w:proofErr w:type="spellStart"/>
      <w:r w:rsidR="001D2B15" w:rsidRPr="00981BC0">
        <w:rPr>
          <w:rFonts w:ascii="Arial" w:hAnsi="Arial" w:cs="Arial"/>
          <w:sz w:val="22"/>
          <w:szCs w:val="22"/>
        </w:rPr>
        <w:t>hematoonkologie</w:t>
      </w:r>
      <w:proofErr w:type="spellEnd"/>
      <w:r w:rsidR="001D2B15" w:rsidRPr="00981BC0">
        <w:rPr>
          <w:rFonts w:ascii="Arial" w:hAnsi="Arial" w:cs="Arial"/>
          <w:sz w:val="22"/>
          <w:szCs w:val="22"/>
        </w:rPr>
        <w:t xml:space="preserve"> a jejich klinické a expertní základny. Absence vzájemného propojení znemožňuje efektivní využívání vzájemné komplementarity z hlediska odborné expertízy i technologických možností </w:t>
      </w:r>
      <w:r w:rsidR="001D2B15" w:rsidRPr="00981BC0">
        <w:rPr>
          <w:rFonts w:ascii="Arial" w:hAnsi="Arial" w:cs="Arial"/>
          <w:sz w:val="22"/>
          <w:szCs w:val="22"/>
        </w:rPr>
        <w:lastRenderedPageBreak/>
        <w:t xml:space="preserve">jednotlivých výzkumných pracovišť. Koordinace vědeckého potenciálu jednotlivých pracovišť, terciárního vzdělávání a relevantních </w:t>
      </w:r>
      <w:proofErr w:type="spellStart"/>
      <w:r w:rsidR="001D2B15" w:rsidRPr="00981BC0">
        <w:rPr>
          <w:rFonts w:ascii="Arial" w:hAnsi="Arial" w:cs="Arial"/>
          <w:sz w:val="22"/>
          <w:szCs w:val="22"/>
        </w:rPr>
        <w:t>medicínsko</w:t>
      </w:r>
      <w:proofErr w:type="spellEnd"/>
      <w:r w:rsidR="001D2B15" w:rsidRPr="00981BC0">
        <w:rPr>
          <w:rFonts w:ascii="Arial" w:hAnsi="Arial" w:cs="Arial"/>
          <w:sz w:val="22"/>
          <w:szCs w:val="22"/>
        </w:rPr>
        <w:t>/zdravotnických informačních zdrojů s</w:t>
      </w:r>
      <w:r w:rsidR="00E4603B">
        <w:rPr>
          <w:rFonts w:ascii="Arial" w:hAnsi="Arial" w:cs="Arial"/>
          <w:sz w:val="22"/>
          <w:szCs w:val="22"/>
        </w:rPr>
        <w:t> </w:t>
      </w:r>
      <w:r w:rsidR="001D2B15" w:rsidRPr="00981BC0">
        <w:rPr>
          <w:rFonts w:ascii="Arial" w:hAnsi="Arial" w:cs="Arial"/>
          <w:sz w:val="22"/>
          <w:szCs w:val="22"/>
        </w:rPr>
        <w:t>oporou ve významných národních vědeckých infrastrukturách s návazností na výzkum a</w:t>
      </w:r>
      <w:r w:rsidR="00E4603B">
        <w:rPr>
          <w:rFonts w:ascii="Arial" w:hAnsi="Arial" w:cs="Arial"/>
          <w:sz w:val="22"/>
          <w:szCs w:val="22"/>
        </w:rPr>
        <w:t> </w:t>
      </w:r>
      <w:r w:rsidR="001D2B15" w:rsidRPr="00981BC0">
        <w:rPr>
          <w:rFonts w:ascii="Arial" w:hAnsi="Arial" w:cs="Arial"/>
          <w:sz w:val="22"/>
          <w:szCs w:val="22"/>
        </w:rPr>
        <w:t>vývoj v oblasti inovativní diagnostiky, protinádorových léčiv a léčivých přípravků pro moderní terapii</w:t>
      </w:r>
      <w:r w:rsidR="00427C1C" w:rsidRPr="00981BC0">
        <w:rPr>
          <w:rFonts w:ascii="Arial" w:hAnsi="Arial" w:cs="Arial"/>
          <w:sz w:val="22"/>
          <w:szCs w:val="22"/>
        </w:rPr>
        <w:t xml:space="preserve"> bude</w:t>
      </w:r>
      <w:r w:rsidR="001D2B15" w:rsidRPr="00981BC0">
        <w:rPr>
          <w:rFonts w:ascii="Arial" w:hAnsi="Arial" w:cs="Arial"/>
          <w:sz w:val="22"/>
          <w:szCs w:val="22"/>
        </w:rPr>
        <w:t xml:space="preserve"> představovat přidanou hodnotu usnadňující i další mezinárodní spolupráci. </w:t>
      </w:r>
    </w:p>
    <w:p w14:paraId="67775F5D" w14:textId="77777777" w:rsidR="006B1430" w:rsidRPr="00981BC0" w:rsidRDefault="006B1430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Toto centrum/ústav by se měl zabývat výzkumem patofyziologie nádorových chorob, identifikací nových molekulárních cílů v kontextu nádoru, nádorového mikroprostředí i jeho hostitele, výzkumem a vývojem nových protinádorových léčiv, radiofarmak, léčivých přípravků pro moderní terapie, genové léčby a </w:t>
      </w:r>
      <w:proofErr w:type="spellStart"/>
      <w:r w:rsidRPr="00981BC0">
        <w:rPr>
          <w:rFonts w:ascii="Arial" w:hAnsi="Arial" w:cs="Arial"/>
          <w:sz w:val="22"/>
          <w:szCs w:val="22"/>
        </w:rPr>
        <w:t>teranostik</w:t>
      </w:r>
      <w:proofErr w:type="spellEnd"/>
      <w:r w:rsidRPr="00981BC0">
        <w:rPr>
          <w:rFonts w:ascii="Arial" w:hAnsi="Arial" w:cs="Arial"/>
          <w:sz w:val="22"/>
          <w:szCs w:val="22"/>
        </w:rPr>
        <w:t xml:space="preserve">. </w:t>
      </w:r>
    </w:p>
    <w:p w14:paraId="1074AF57" w14:textId="068013B4" w:rsidR="006B1430" w:rsidRPr="00981BC0" w:rsidRDefault="006B1430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Stranou by neměla zůstat ani identifikace a validace biomarkerů pro personalizaci protinádorové léčby a účely precizní onkologie, vedoucí k časné diagnostice a prevenci nádorů, stejně jako nastavení a optimalizace screeningových programů. Centrum by mělo organizovat akademické klinické studie v onkologii a pilotní implementační studie v rámci národního zdravotního systému.</w:t>
      </w:r>
    </w:p>
    <w:p w14:paraId="1A5F6FBB" w14:textId="35F6FF37" w:rsidR="001D2B15" w:rsidRPr="00981BC0" w:rsidRDefault="001D2B15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Pozornost by měla být věnována rovněž </w:t>
      </w:r>
      <w:r w:rsidR="006B1430" w:rsidRPr="00981BC0">
        <w:rPr>
          <w:rFonts w:ascii="Arial" w:hAnsi="Arial" w:cs="Arial"/>
          <w:sz w:val="22"/>
          <w:szCs w:val="22"/>
        </w:rPr>
        <w:t>zdravotní politice včetně výzkum</w:t>
      </w:r>
      <w:r w:rsidR="001B5882">
        <w:rPr>
          <w:rFonts w:ascii="Arial" w:hAnsi="Arial" w:cs="Arial"/>
          <w:sz w:val="22"/>
          <w:szCs w:val="22"/>
        </w:rPr>
        <w:t xml:space="preserve">u </w:t>
      </w:r>
      <w:r w:rsidR="006B1430" w:rsidRPr="00981BC0">
        <w:rPr>
          <w:rFonts w:ascii="Arial" w:hAnsi="Arial" w:cs="Arial"/>
          <w:sz w:val="22"/>
          <w:szCs w:val="22"/>
        </w:rPr>
        <w:t xml:space="preserve">a vývoje nástrojů pro hodnocení kvality, ceny a dostupnosti onkologické péče a </w:t>
      </w:r>
      <w:r w:rsidRPr="00981BC0">
        <w:rPr>
          <w:rFonts w:ascii="Arial" w:hAnsi="Arial" w:cs="Arial"/>
          <w:sz w:val="22"/>
          <w:szCs w:val="22"/>
        </w:rPr>
        <w:t xml:space="preserve">identifikaci společensky významných témat v oblastech ekonomizace a </w:t>
      </w:r>
      <w:proofErr w:type="spellStart"/>
      <w:r w:rsidRPr="00981BC0">
        <w:rPr>
          <w:rFonts w:ascii="Arial" w:hAnsi="Arial" w:cs="Arial"/>
          <w:sz w:val="22"/>
          <w:szCs w:val="22"/>
        </w:rPr>
        <w:t>efektivizace</w:t>
      </w:r>
      <w:proofErr w:type="spellEnd"/>
      <w:r w:rsidRPr="00981BC0">
        <w:rPr>
          <w:rFonts w:ascii="Arial" w:hAnsi="Arial" w:cs="Arial"/>
          <w:sz w:val="22"/>
          <w:szCs w:val="22"/>
        </w:rPr>
        <w:t> onkologické a</w:t>
      </w:r>
      <w:r w:rsidR="001B5882">
        <w:rPr>
          <w:rFonts w:ascii="Arial" w:hAnsi="Arial" w:cs="Arial"/>
          <w:sz w:val="22"/>
          <w:szCs w:val="22"/>
        </w:rPr>
        <w:t> </w:t>
      </w:r>
      <w:proofErr w:type="spellStart"/>
      <w:r w:rsidRPr="00981BC0">
        <w:rPr>
          <w:rFonts w:ascii="Arial" w:hAnsi="Arial" w:cs="Arial"/>
          <w:sz w:val="22"/>
          <w:szCs w:val="22"/>
        </w:rPr>
        <w:t>hematoonkologické</w:t>
      </w:r>
      <w:proofErr w:type="spellEnd"/>
      <w:r w:rsidRPr="00981BC0">
        <w:rPr>
          <w:rFonts w:ascii="Arial" w:hAnsi="Arial" w:cs="Arial"/>
          <w:sz w:val="22"/>
          <w:szCs w:val="22"/>
        </w:rPr>
        <w:t xml:space="preserve"> péče, prevence a </w:t>
      </w:r>
      <w:proofErr w:type="spellStart"/>
      <w:r w:rsidRPr="00981BC0">
        <w:rPr>
          <w:rFonts w:ascii="Arial" w:hAnsi="Arial" w:cs="Arial"/>
          <w:sz w:val="22"/>
          <w:szCs w:val="22"/>
        </w:rPr>
        <w:t>screeningu</w:t>
      </w:r>
      <w:proofErr w:type="spellEnd"/>
      <w:r w:rsidRPr="00981BC0">
        <w:rPr>
          <w:rFonts w:ascii="Arial" w:hAnsi="Arial" w:cs="Arial"/>
          <w:sz w:val="22"/>
          <w:szCs w:val="22"/>
        </w:rPr>
        <w:t xml:space="preserve"> nádorových chorob.</w:t>
      </w:r>
    </w:p>
    <w:p w14:paraId="0E4EEB92" w14:textId="0E11D4B9" w:rsidR="006B1430" w:rsidRPr="00981BC0" w:rsidRDefault="006B1430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Integrální součástí práce Centra musí být podpora vysokoškolského vzdělávání v</w:t>
      </w:r>
      <w:r w:rsidR="001B5882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>oblasti onkologie (pregraduální, postgraduální i specializační), transfer znalostí do průmyslu a zdravotního systému a šíření znalostí a podpora povědomí o českém výzkumu nádorů s cílem zlepšit jeho finanční udržitelnost po ukončení projektu, podpora internacionalizace výzkumu a zapojení se do klíčových mezinárodních sítí a struktur.</w:t>
      </w:r>
    </w:p>
    <w:p w14:paraId="15663D6B" w14:textId="77777777" w:rsidR="006B1430" w:rsidRPr="00981BC0" w:rsidRDefault="006B1430" w:rsidP="00981BC0">
      <w:pPr>
        <w:ind w:firstLine="720"/>
        <w:jc w:val="both"/>
        <w:rPr>
          <w:rFonts w:ascii="Arial" w:hAnsi="Arial" w:cs="Arial"/>
          <w:sz w:val="22"/>
          <w:szCs w:val="22"/>
        </w:rPr>
      </w:pPr>
    </w:p>
    <w:p w14:paraId="00E2ADF1" w14:textId="02BEB72D" w:rsidR="001D2B15" w:rsidRPr="00981BC0" w:rsidRDefault="001D2B15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Posílení výzkumu v oblasti nádorových chorob mít transformativní charakter, musí být udržitelné</w:t>
      </w:r>
      <w:r w:rsidR="00CA3696" w:rsidRPr="00981BC0">
        <w:rPr>
          <w:rFonts w:ascii="Arial" w:hAnsi="Arial" w:cs="Arial"/>
          <w:sz w:val="22"/>
          <w:szCs w:val="22"/>
        </w:rPr>
        <w:t xml:space="preserve"> a umožnit zacílení</w:t>
      </w:r>
      <w:r w:rsidRPr="00981BC0">
        <w:rPr>
          <w:rFonts w:ascii="Arial" w:hAnsi="Arial" w:cs="Arial"/>
          <w:sz w:val="22"/>
          <w:szCs w:val="22"/>
        </w:rPr>
        <w:t xml:space="preserve"> na prioritní oblasti lékařského vzdělávání a výzkumu České republiky a efektivní naplňování požadavků kodifikovaných Národní inovační strategií, Národní politikou výzkumu, vývoje a inovací a Národním onkologickým programem.</w:t>
      </w:r>
      <w:r w:rsidR="00CA3696" w:rsidRPr="00981BC0">
        <w:rPr>
          <w:rFonts w:ascii="Arial" w:hAnsi="Arial" w:cs="Arial"/>
          <w:sz w:val="22"/>
          <w:szCs w:val="22"/>
        </w:rPr>
        <w:t xml:space="preserve"> Musí zahrnovat významnou </w:t>
      </w:r>
      <w:proofErr w:type="spellStart"/>
      <w:r w:rsidR="00CA3696" w:rsidRPr="00981BC0">
        <w:rPr>
          <w:rFonts w:ascii="Arial" w:hAnsi="Arial" w:cs="Arial"/>
          <w:sz w:val="22"/>
          <w:szCs w:val="22"/>
        </w:rPr>
        <w:t>internacionalisaci</w:t>
      </w:r>
      <w:proofErr w:type="spellEnd"/>
      <w:r w:rsidR="00CA3696" w:rsidRPr="00981BC0">
        <w:rPr>
          <w:rFonts w:ascii="Arial" w:hAnsi="Arial" w:cs="Arial"/>
          <w:sz w:val="22"/>
          <w:szCs w:val="22"/>
        </w:rPr>
        <w:t xml:space="preserve"> výzkumu, získání š</w:t>
      </w:r>
      <w:r w:rsidR="007E35CA">
        <w:rPr>
          <w:rFonts w:ascii="Arial" w:hAnsi="Arial" w:cs="Arial"/>
          <w:sz w:val="22"/>
          <w:szCs w:val="22"/>
        </w:rPr>
        <w:t>p</w:t>
      </w:r>
      <w:r w:rsidR="00CA3696" w:rsidRPr="00981BC0">
        <w:rPr>
          <w:rFonts w:ascii="Arial" w:hAnsi="Arial" w:cs="Arial"/>
          <w:sz w:val="22"/>
          <w:szCs w:val="22"/>
        </w:rPr>
        <w:t>ičkových odborníků ze</w:t>
      </w:r>
      <w:r w:rsidR="007E35CA">
        <w:rPr>
          <w:rFonts w:ascii="Arial" w:hAnsi="Arial" w:cs="Arial"/>
          <w:sz w:val="22"/>
          <w:szCs w:val="22"/>
        </w:rPr>
        <w:t> </w:t>
      </w:r>
      <w:r w:rsidR="00CA3696" w:rsidRPr="00981BC0">
        <w:rPr>
          <w:rFonts w:ascii="Arial" w:hAnsi="Arial" w:cs="Arial"/>
          <w:sz w:val="22"/>
          <w:szCs w:val="22"/>
        </w:rPr>
        <w:t xml:space="preserve">zahraničí a vytvoření flexibilního, kompetitivního, ale spolupráci podporujícího výzkumného centra. </w:t>
      </w:r>
    </w:p>
    <w:p w14:paraId="604C5699" w14:textId="0C5E8AA2" w:rsidR="00382A4C" w:rsidRPr="00CB11A3" w:rsidRDefault="00CA3696" w:rsidP="00CB11A3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V případě vynikajících výsledků pracovní skupina předpokládá přetvoření tohoto výzkumného programu do institucionalizované podoby (Národní ústav pro výzkum rakoviny), kde vedle sebe bude integrálně existovat klinické pracoviště s ambulancemi i standardními lůžky pro onkologické pacienty a k nim orientovaný laboratorní úsek s onkologickým výzkumným programem.</w:t>
      </w:r>
    </w:p>
    <w:p w14:paraId="6B470D0C" w14:textId="01409EA3" w:rsidR="00382A4C" w:rsidRPr="00CB11A3" w:rsidRDefault="001A333F" w:rsidP="00CB11A3">
      <w:pPr>
        <w:spacing w:before="240" w:after="240" w:line="254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 w:rsidRPr="00AE04FD">
        <w:rPr>
          <w:rFonts w:ascii="Arial" w:hAnsi="Arial" w:cs="Arial"/>
          <w:b/>
          <w:sz w:val="22"/>
          <w:szCs w:val="22"/>
        </w:rPr>
        <w:t>Tematický okruh „kardiovaskulární choroby a poruchy metabol</w:t>
      </w:r>
      <w:r w:rsidR="00AE04FD">
        <w:rPr>
          <w:rFonts w:ascii="Arial" w:hAnsi="Arial" w:cs="Arial"/>
          <w:b/>
          <w:sz w:val="22"/>
          <w:szCs w:val="22"/>
        </w:rPr>
        <w:t>i</w:t>
      </w:r>
      <w:r w:rsidRPr="00AE04FD">
        <w:rPr>
          <w:rFonts w:ascii="Arial" w:hAnsi="Arial" w:cs="Arial"/>
          <w:b/>
          <w:sz w:val="22"/>
          <w:szCs w:val="22"/>
        </w:rPr>
        <w:t>smu“</w:t>
      </w:r>
    </w:p>
    <w:p w14:paraId="62CA2F0F" w14:textId="157BE547" w:rsidR="006B1430" w:rsidRPr="00981BC0" w:rsidRDefault="00382A4C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Choroby metabolismu zejména obezita a diabetes </w:t>
      </w:r>
      <w:proofErr w:type="spellStart"/>
      <w:r w:rsidRPr="00981BC0">
        <w:rPr>
          <w:rFonts w:ascii="Arial" w:hAnsi="Arial" w:cs="Arial"/>
          <w:sz w:val="22"/>
          <w:szCs w:val="22"/>
        </w:rPr>
        <w:t>mellitus</w:t>
      </w:r>
      <w:proofErr w:type="spellEnd"/>
      <w:r w:rsidRPr="00981BC0">
        <w:rPr>
          <w:rFonts w:ascii="Arial" w:hAnsi="Arial" w:cs="Arial"/>
          <w:sz w:val="22"/>
          <w:szCs w:val="22"/>
        </w:rPr>
        <w:t xml:space="preserve"> 2. typu a kardiovaskulární onemocnění (KVO) jsou nejčastější příčinou morbidity a mortality v civilizovaném světě i České republice. V posledních dekádách došlo ke zlepšení kontroly některých rizikových faktorů KVO, jako jsou hypertenze či </w:t>
      </w:r>
      <w:proofErr w:type="spellStart"/>
      <w:r w:rsidRPr="00981BC0">
        <w:rPr>
          <w:rFonts w:ascii="Arial" w:hAnsi="Arial" w:cs="Arial"/>
          <w:sz w:val="22"/>
          <w:szCs w:val="22"/>
        </w:rPr>
        <w:t>dyslipidemie</w:t>
      </w:r>
      <w:proofErr w:type="spellEnd"/>
      <w:r w:rsidRPr="00981BC0">
        <w:rPr>
          <w:rFonts w:ascii="Arial" w:hAnsi="Arial" w:cs="Arial"/>
          <w:sz w:val="22"/>
          <w:szCs w:val="22"/>
        </w:rPr>
        <w:t>, na významu však nabírají nové populační hrozby, především obezita, diabetes 2 typu a metabolický syndrom se všemi souvislostmi. Tato onemocnění zjevně představují hlavní rizikové faktory pro budoucí vlnu kardiovaskulárních chorob, jako je předčasná ateroskleróza, fibrilace síní a srdeční selhání.  V nárůstu obezity a diabetu je Česká republika na jednom z prvních míst v EU a úmrtnost na</w:t>
      </w:r>
      <w:r w:rsidR="000D1CE5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 xml:space="preserve">KVO je v ČR stále vyšší než ve většině vyspělých zemí EU. </w:t>
      </w:r>
      <w:r w:rsidR="001A333F" w:rsidRPr="00981BC0">
        <w:rPr>
          <w:rFonts w:ascii="Arial" w:hAnsi="Arial" w:cs="Arial"/>
          <w:b/>
          <w:sz w:val="22"/>
          <w:szCs w:val="22"/>
        </w:rPr>
        <w:t>P</w:t>
      </w:r>
      <w:r w:rsidRPr="00981BC0">
        <w:rPr>
          <w:rFonts w:ascii="Arial" w:hAnsi="Arial" w:cs="Arial"/>
          <w:b/>
          <w:sz w:val="22"/>
          <w:szCs w:val="22"/>
        </w:rPr>
        <w:t>rávě tato tři uvedená onemocnění nejvíce zvyšují riziko těžkého průběhu a špatné prognózy onemocnění COVID-19</w:t>
      </w:r>
      <w:r w:rsidRPr="00981BC0">
        <w:rPr>
          <w:rFonts w:ascii="Arial" w:hAnsi="Arial" w:cs="Arial"/>
          <w:sz w:val="22"/>
          <w:szCs w:val="22"/>
        </w:rPr>
        <w:t xml:space="preserve">. </w:t>
      </w:r>
      <w:r w:rsidR="001A333F" w:rsidRPr="00981BC0">
        <w:rPr>
          <w:rFonts w:ascii="Arial" w:hAnsi="Arial" w:cs="Arial"/>
          <w:sz w:val="22"/>
          <w:szCs w:val="22"/>
        </w:rPr>
        <w:t xml:space="preserve">Pracovní skupina se proto shoduje, že je třeba </w:t>
      </w:r>
      <w:r w:rsidRPr="00981BC0">
        <w:rPr>
          <w:rFonts w:ascii="Arial" w:hAnsi="Arial" w:cs="Arial"/>
          <w:sz w:val="22"/>
          <w:szCs w:val="22"/>
        </w:rPr>
        <w:t>více investovat do výzkumu těchto základních civilizačních chorob, které ovlivňují zdravotní stav celé populace samy o</w:t>
      </w:r>
      <w:r w:rsidR="000D1CE5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>sobě i v</w:t>
      </w:r>
      <w:r w:rsidR="006B1430" w:rsidRPr="00981BC0">
        <w:rPr>
          <w:rFonts w:ascii="Arial" w:hAnsi="Arial" w:cs="Arial"/>
          <w:sz w:val="22"/>
          <w:szCs w:val="22"/>
        </w:rPr>
        <w:t> kombinaci s jinými faktory</w:t>
      </w:r>
      <w:r w:rsidRPr="00981BC0">
        <w:rPr>
          <w:rFonts w:ascii="Arial" w:hAnsi="Arial" w:cs="Arial"/>
          <w:sz w:val="22"/>
          <w:szCs w:val="22"/>
        </w:rPr>
        <w:t>.</w:t>
      </w:r>
    </w:p>
    <w:p w14:paraId="6216806B" w14:textId="1FE91955" w:rsidR="00382A4C" w:rsidRPr="00981BC0" w:rsidRDefault="00382A4C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K neuspokojivé situaci stran vysoké úmrtnosti na metabolická a kardiovaskulární onemocnění v ČR přispívá nedostatečná podpora biomedicínského výzkumu v této oblasti, </w:t>
      </w:r>
      <w:r w:rsidRPr="00981BC0">
        <w:rPr>
          <w:rFonts w:ascii="Arial" w:hAnsi="Arial" w:cs="Arial"/>
          <w:sz w:val="22"/>
          <w:szCs w:val="22"/>
        </w:rPr>
        <w:lastRenderedPageBreak/>
        <w:t>a</w:t>
      </w:r>
      <w:r w:rsidR="00E82C3E">
        <w:rPr>
          <w:rFonts w:ascii="Arial" w:hAnsi="Arial" w:cs="Arial"/>
          <w:sz w:val="22"/>
          <w:szCs w:val="22"/>
        </w:rPr>
        <w:t> </w:t>
      </w:r>
      <w:r w:rsidRPr="00981BC0">
        <w:rPr>
          <w:rFonts w:ascii="Arial" w:hAnsi="Arial" w:cs="Arial"/>
          <w:sz w:val="22"/>
          <w:szCs w:val="22"/>
        </w:rPr>
        <w:t>zejména jeho</w:t>
      </w:r>
      <w:r w:rsidR="006B1430" w:rsidRPr="00981BC0">
        <w:rPr>
          <w:rFonts w:ascii="Arial" w:hAnsi="Arial" w:cs="Arial"/>
          <w:sz w:val="22"/>
          <w:szCs w:val="22"/>
        </w:rPr>
        <w:t xml:space="preserve"> nedostatečná</w:t>
      </w:r>
      <w:r w:rsidRPr="00981BC0">
        <w:rPr>
          <w:rFonts w:ascii="Arial" w:hAnsi="Arial" w:cs="Arial"/>
          <w:sz w:val="22"/>
          <w:szCs w:val="22"/>
        </w:rPr>
        <w:t xml:space="preserve"> integrace s využitím již existující infrastruktury i lidských zdrojů.  Chybí domácí centrum, které by bylo schopno integrovat a posílit stávající preklinický a klinický výzkum v oblasti KVO podmíněných diabetem a obezitou a zajistit translační fázi výzkumu s přechodem nových léčiv a terapeutických postupů do klinické praxe. </w:t>
      </w:r>
    </w:p>
    <w:p w14:paraId="6BEC8EFB" w14:textId="2FF05775" w:rsidR="001A333F" w:rsidRPr="00981BC0" w:rsidRDefault="001A333F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Pracovní skupina navrhuje </w:t>
      </w:r>
      <w:r w:rsidR="00382A4C" w:rsidRPr="00981BC0">
        <w:rPr>
          <w:rFonts w:ascii="Arial" w:hAnsi="Arial" w:cs="Arial"/>
          <w:sz w:val="22"/>
          <w:szCs w:val="22"/>
        </w:rPr>
        <w:t>vytvoření komplexního výzkumného centra zahrnujícího experimentální, preklinické, translační a klinické výzkumné aktivity v oblasti prevence a léčb</w:t>
      </w:r>
      <w:r w:rsidRPr="00981BC0">
        <w:rPr>
          <w:rFonts w:ascii="Arial" w:hAnsi="Arial" w:cs="Arial"/>
          <w:sz w:val="22"/>
          <w:szCs w:val="22"/>
        </w:rPr>
        <w:t>y kardiovaskulárních onemocnění včetně jejich</w:t>
      </w:r>
      <w:r w:rsidR="00382A4C" w:rsidRPr="00981BC0">
        <w:rPr>
          <w:rFonts w:ascii="Arial" w:hAnsi="Arial" w:cs="Arial"/>
          <w:sz w:val="22"/>
          <w:szCs w:val="22"/>
        </w:rPr>
        <w:t xml:space="preserve"> nejčastějších rizikových faktorů jako je obezita a diabetes a jejich chronických komplikací. To napomůže efektivnější prevenci a léčbě těchto onemocnění a rychlejšímu převedení poznatků experimentálního výzkumu do klinické praxe. Centrum bude díky své komplexní struktuře schopno i velmi flexibilně reagovat na aktuální výzkumné potřeby jako je v současné době onemocnění COVID-19</w:t>
      </w:r>
      <w:r w:rsidRPr="00981BC0">
        <w:rPr>
          <w:rFonts w:ascii="Arial" w:hAnsi="Arial" w:cs="Arial"/>
          <w:sz w:val="22"/>
          <w:szCs w:val="22"/>
        </w:rPr>
        <w:t xml:space="preserve"> a další budoucí zdravotní rizika</w:t>
      </w:r>
      <w:r w:rsidR="00382A4C" w:rsidRPr="00981BC0">
        <w:rPr>
          <w:rFonts w:ascii="Arial" w:hAnsi="Arial" w:cs="Arial"/>
          <w:sz w:val="22"/>
          <w:szCs w:val="22"/>
        </w:rPr>
        <w:t>. Zásadní součástí programu tak bude identifikace preventivních a</w:t>
      </w:r>
      <w:r w:rsidR="00E82C3E">
        <w:rPr>
          <w:rFonts w:ascii="Arial" w:hAnsi="Arial" w:cs="Arial"/>
          <w:sz w:val="22"/>
          <w:szCs w:val="22"/>
        </w:rPr>
        <w:t> </w:t>
      </w:r>
      <w:r w:rsidR="00382A4C" w:rsidRPr="00981BC0">
        <w:rPr>
          <w:rFonts w:ascii="Arial" w:hAnsi="Arial" w:cs="Arial"/>
          <w:sz w:val="22"/>
          <w:szCs w:val="22"/>
        </w:rPr>
        <w:t>podpůrných léčebných strategií u pacientů s COVID-19 a především sledování chronických důsledků této nemoci s důrazem nejen na kardiovaskulární, ale také na endokrinní a</w:t>
      </w:r>
      <w:r w:rsidR="00E82C3E">
        <w:rPr>
          <w:rFonts w:ascii="Arial" w:hAnsi="Arial" w:cs="Arial"/>
          <w:sz w:val="22"/>
          <w:szCs w:val="22"/>
        </w:rPr>
        <w:t> </w:t>
      </w:r>
      <w:r w:rsidR="00382A4C" w:rsidRPr="00981BC0">
        <w:rPr>
          <w:rFonts w:ascii="Arial" w:hAnsi="Arial" w:cs="Arial"/>
          <w:sz w:val="22"/>
          <w:szCs w:val="22"/>
        </w:rPr>
        <w:t xml:space="preserve">gastrointestinální systém. </w:t>
      </w:r>
    </w:p>
    <w:p w14:paraId="576DF8D2" w14:textId="74030ABA" w:rsidR="00382A4C" w:rsidRPr="00981BC0" w:rsidRDefault="001A333F" w:rsidP="00981BC0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 xml:space="preserve">Program </w:t>
      </w:r>
      <w:r w:rsidR="00382A4C" w:rsidRPr="00981BC0">
        <w:rPr>
          <w:rFonts w:ascii="Arial" w:hAnsi="Arial" w:cs="Arial"/>
          <w:sz w:val="22"/>
          <w:szCs w:val="22"/>
        </w:rPr>
        <w:t xml:space="preserve">nepředpokládá výstavbu nových budov pro funkci nového centra, ale vychází z již existující infrastruktury </w:t>
      </w:r>
      <w:r w:rsidRPr="00981BC0">
        <w:rPr>
          <w:rFonts w:ascii="Arial" w:hAnsi="Arial" w:cs="Arial"/>
          <w:sz w:val="22"/>
          <w:szCs w:val="22"/>
        </w:rPr>
        <w:t>v České republice</w:t>
      </w:r>
      <w:r w:rsidR="00382A4C" w:rsidRPr="00981BC0">
        <w:rPr>
          <w:rFonts w:ascii="Arial" w:hAnsi="Arial" w:cs="Arial"/>
          <w:sz w:val="22"/>
          <w:szCs w:val="22"/>
        </w:rPr>
        <w:t>.</w:t>
      </w:r>
    </w:p>
    <w:p w14:paraId="7060932B" w14:textId="383585A2" w:rsidR="00382A4C" w:rsidRPr="00981BC0" w:rsidRDefault="001A333F" w:rsidP="00981BC0">
      <w:pPr>
        <w:ind w:firstLine="4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Cílem programu je i</w:t>
      </w:r>
      <w:r w:rsidR="00382A4C" w:rsidRPr="00981BC0">
        <w:rPr>
          <w:rFonts w:ascii="Arial" w:hAnsi="Arial" w:cs="Arial"/>
          <w:sz w:val="22"/>
          <w:szCs w:val="22"/>
        </w:rPr>
        <w:t>ntegrace komplexní infrastruktury základního, preklinického a</w:t>
      </w:r>
      <w:r w:rsidR="00CB11A3">
        <w:rPr>
          <w:rFonts w:ascii="Arial" w:hAnsi="Arial" w:cs="Arial"/>
          <w:sz w:val="22"/>
          <w:szCs w:val="22"/>
        </w:rPr>
        <w:t> </w:t>
      </w:r>
      <w:r w:rsidR="00382A4C" w:rsidRPr="00981BC0">
        <w:rPr>
          <w:rFonts w:ascii="Arial" w:hAnsi="Arial" w:cs="Arial"/>
          <w:sz w:val="22"/>
          <w:szCs w:val="22"/>
        </w:rPr>
        <w:t xml:space="preserve">klinického výzkumu patogeneze chorob metabolismu zejména obesity a diabetu 2. typu </w:t>
      </w:r>
      <w:r w:rsidR="00CB11A3">
        <w:rPr>
          <w:rFonts w:ascii="Arial" w:hAnsi="Arial" w:cs="Arial"/>
          <w:sz w:val="22"/>
          <w:szCs w:val="22"/>
        </w:rPr>
        <w:t> </w:t>
      </w:r>
      <w:r w:rsidR="00382A4C" w:rsidRPr="00981BC0">
        <w:rPr>
          <w:rFonts w:ascii="Arial" w:hAnsi="Arial" w:cs="Arial"/>
          <w:sz w:val="22"/>
          <w:szCs w:val="22"/>
        </w:rPr>
        <w:t>kardiovaskulárních onemocnění ve všech souvislostech</w:t>
      </w:r>
      <w:r w:rsidRPr="00981BC0">
        <w:rPr>
          <w:rFonts w:ascii="Arial" w:hAnsi="Arial" w:cs="Arial"/>
          <w:sz w:val="22"/>
          <w:szCs w:val="22"/>
        </w:rPr>
        <w:t>, i</w:t>
      </w:r>
      <w:r w:rsidR="00382A4C" w:rsidRPr="00981BC0">
        <w:rPr>
          <w:rFonts w:ascii="Arial" w:hAnsi="Arial" w:cs="Arial"/>
          <w:sz w:val="22"/>
          <w:szCs w:val="22"/>
        </w:rPr>
        <w:t>novace přístrojového vybavení, implementace nových společně využívaných investic (CT/PET zobrazovaní u</w:t>
      </w:r>
      <w:r w:rsidR="00CB11A3">
        <w:rPr>
          <w:rFonts w:ascii="Arial" w:hAnsi="Arial" w:cs="Arial"/>
          <w:sz w:val="22"/>
          <w:szCs w:val="22"/>
        </w:rPr>
        <w:t> </w:t>
      </w:r>
      <w:r w:rsidR="00382A4C" w:rsidRPr="00981BC0">
        <w:rPr>
          <w:rFonts w:ascii="Arial" w:hAnsi="Arial" w:cs="Arial"/>
          <w:sz w:val="22"/>
          <w:szCs w:val="22"/>
        </w:rPr>
        <w:t>pacientů a zvířecích modelů za účelem studia orgánové patofyziologie</w:t>
      </w:r>
      <w:r w:rsidRPr="00981BC0">
        <w:rPr>
          <w:rFonts w:ascii="Arial" w:hAnsi="Arial" w:cs="Arial"/>
          <w:sz w:val="22"/>
          <w:szCs w:val="22"/>
        </w:rPr>
        <w:t>, a</w:t>
      </w:r>
      <w:r w:rsidR="00382A4C" w:rsidRPr="00981BC0">
        <w:rPr>
          <w:rFonts w:ascii="Arial" w:hAnsi="Arial" w:cs="Arial"/>
          <w:sz w:val="22"/>
          <w:szCs w:val="22"/>
        </w:rPr>
        <w:t>plikace nových poznatků o příčinách a mechanizmech vzniku onemocnění při prevenci a léčbě včetně výzkumu prevence a chronických důsledků onemocnění COVID-19 a jiných pandemických infekčních onemocnění se závažnými chronickými důsledky</w:t>
      </w:r>
      <w:r w:rsidRPr="00981BC0">
        <w:rPr>
          <w:rFonts w:ascii="Arial" w:hAnsi="Arial" w:cs="Arial"/>
          <w:sz w:val="22"/>
          <w:szCs w:val="22"/>
        </w:rPr>
        <w:t>, p</w:t>
      </w:r>
      <w:r w:rsidR="00382A4C" w:rsidRPr="00981BC0">
        <w:rPr>
          <w:rFonts w:ascii="Arial" w:hAnsi="Arial" w:cs="Arial"/>
          <w:sz w:val="22"/>
          <w:szCs w:val="22"/>
        </w:rPr>
        <w:t xml:space="preserve">opis nových patofyziologických mechanismů (a farmakoterapeutických cílů) kardiovaskulárních komplikací obezity a diabetu </w:t>
      </w:r>
      <w:r w:rsidR="00382A4C" w:rsidRPr="00981BC0">
        <w:rPr>
          <w:rFonts w:ascii="Arial" w:hAnsi="Arial" w:cs="Arial"/>
          <w:color w:val="000000" w:themeColor="text1"/>
          <w:sz w:val="22"/>
          <w:szCs w:val="22"/>
        </w:rPr>
        <w:t xml:space="preserve">včetně </w:t>
      </w:r>
      <w:r w:rsidR="00382A4C" w:rsidRPr="00981BC0">
        <w:rPr>
          <w:rFonts w:ascii="Arial" w:hAnsi="Arial" w:cs="Arial"/>
          <w:sz w:val="22"/>
          <w:szCs w:val="22"/>
        </w:rPr>
        <w:t>analýzy hereditárních forem onemocnění</w:t>
      </w:r>
      <w:r w:rsidRPr="00981BC0">
        <w:rPr>
          <w:rFonts w:ascii="Arial" w:hAnsi="Arial" w:cs="Arial"/>
          <w:sz w:val="22"/>
          <w:szCs w:val="22"/>
        </w:rPr>
        <w:t>, a konečně v</w:t>
      </w:r>
      <w:r w:rsidR="00382A4C" w:rsidRPr="00981BC0">
        <w:rPr>
          <w:rFonts w:ascii="Arial" w:hAnsi="Arial" w:cs="Arial"/>
          <w:color w:val="000000" w:themeColor="text1"/>
          <w:sz w:val="22"/>
          <w:szCs w:val="22"/>
        </w:rPr>
        <w:t xml:space="preserve">ývoj nových potenciálních </w:t>
      </w:r>
      <w:r w:rsidR="006B1430" w:rsidRPr="00981BC0">
        <w:rPr>
          <w:rFonts w:ascii="Arial" w:hAnsi="Arial" w:cs="Arial"/>
          <w:color w:val="000000" w:themeColor="text1"/>
          <w:sz w:val="22"/>
          <w:szCs w:val="22"/>
        </w:rPr>
        <w:t xml:space="preserve">léčiv </w:t>
      </w:r>
      <w:r w:rsidR="00382A4C" w:rsidRPr="00981BC0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6B1430" w:rsidRPr="00981BC0">
        <w:rPr>
          <w:rFonts w:ascii="Arial" w:hAnsi="Arial" w:cs="Arial"/>
          <w:color w:val="000000" w:themeColor="text1"/>
          <w:sz w:val="22"/>
          <w:szCs w:val="22"/>
        </w:rPr>
        <w:t xml:space="preserve">identifikace </w:t>
      </w:r>
      <w:r w:rsidR="00382A4C" w:rsidRPr="00981BC0">
        <w:rPr>
          <w:rFonts w:ascii="Arial" w:hAnsi="Arial" w:cs="Arial"/>
          <w:color w:val="000000" w:themeColor="text1"/>
          <w:sz w:val="22"/>
          <w:szCs w:val="22"/>
        </w:rPr>
        <w:t>cílů farmakoterapie</w:t>
      </w:r>
      <w:r w:rsidRPr="00981BC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3FABF6C" w14:textId="56FCCE9D" w:rsidR="00382A4C" w:rsidRPr="00981BC0" w:rsidRDefault="001A333F" w:rsidP="00981BC0">
      <w:pPr>
        <w:ind w:firstLine="4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81BC0">
        <w:rPr>
          <w:rFonts w:ascii="Arial" w:hAnsi="Arial" w:cs="Arial"/>
          <w:color w:val="000000" w:themeColor="text1"/>
          <w:sz w:val="22"/>
          <w:szCs w:val="22"/>
        </w:rPr>
        <w:t>Řešení všech těchto úkolů je podmíněno r</w:t>
      </w:r>
      <w:r w:rsidR="00382A4C" w:rsidRPr="00981BC0">
        <w:rPr>
          <w:rFonts w:ascii="Arial" w:hAnsi="Arial" w:cs="Arial"/>
          <w:sz w:val="22"/>
          <w:szCs w:val="22"/>
        </w:rPr>
        <w:t>ozvoj</w:t>
      </w:r>
      <w:r w:rsidRPr="00981BC0">
        <w:rPr>
          <w:rFonts w:ascii="Arial" w:hAnsi="Arial" w:cs="Arial"/>
          <w:sz w:val="22"/>
          <w:szCs w:val="22"/>
        </w:rPr>
        <w:t>em</w:t>
      </w:r>
      <w:r w:rsidR="00382A4C" w:rsidRPr="00981BC0">
        <w:rPr>
          <w:rFonts w:ascii="Arial" w:hAnsi="Arial" w:cs="Arial"/>
          <w:sz w:val="22"/>
          <w:szCs w:val="22"/>
        </w:rPr>
        <w:t xml:space="preserve"> bioinformatiky zaměřené na</w:t>
      </w:r>
      <w:r w:rsidR="00CB11A3">
        <w:rPr>
          <w:rFonts w:ascii="Arial" w:hAnsi="Arial" w:cs="Arial"/>
          <w:sz w:val="22"/>
          <w:szCs w:val="22"/>
        </w:rPr>
        <w:t> </w:t>
      </w:r>
      <w:r w:rsidR="00382A4C" w:rsidRPr="00981BC0">
        <w:rPr>
          <w:rFonts w:ascii="Arial" w:hAnsi="Arial" w:cs="Arial"/>
          <w:sz w:val="22"/>
          <w:szCs w:val="22"/>
        </w:rPr>
        <w:t xml:space="preserve">komplexní data generovaná při translačním biomedicínském výzkumu i </w:t>
      </w:r>
      <w:r w:rsidR="00382A4C" w:rsidRPr="00981BC0">
        <w:rPr>
          <w:rFonts w:ascii="Arial" w:hAnsi="Arial" w:cs="Arial"/>
          <w:color w:val="000000" w:themeColor="text1"/>
          <w:sz w:val="22"/>
          <w:szCs w:val="22"/>
        </w:rPr>
        <w:t>včetně aplikace umělé inteligence</w:t>
      </w:r>
      <w:r w:rsidRPr="00981BC0">
        <w:rPr>
          <w:rFonts w:ascii="Arial" w:hAnsi="Arial" w:cs="Arial"/>
          <w:color w:val="000000" w:themeColor="text1"/>
          <w:sz w:val="22"/>
          <w:szCs w:val="22"/>
        </w:rPr>
        <w:t>. I zde pracovní skupina konstatuje, že nezbytnou podmínkou úspěchu je získání špičko</w:t>
      </w:r>
      <w:r w:rsidR="006B1430" w:rsidRPr="00981BC0">
        <w:rPr>
          <w:rFonts w:ascii="Arial" w:hAnsi="Arial" w:cs="Arial"/>
          <w:color w:val="000000" w:themeColor="text1"/>
          <w:sz w:val="22"/>
          <w:szCs w:val="22"/>
        </w:rPr>
        <w:t>vých odborníků ze zahraničí a v</w:t>
      </w:r>
      <w:r w:rsidRPr="00981BC0">
        <w:rPr>
          <w:rFonts w:ascii="Arial" w:hAnsi="Arial" w:cs="Arial"/>
          <w:color w:val="000000" w:themeColor="text1"/>
          <w:sz w:val="22"/>
          <w:szCs w:val="22"/>
        </w:rPr>
        <w:t xml:space="preserve">ýznamný mezinárodní rozměr nového Centra. </w:t>
      </w:r>
    </w:p>
    <w:p w14:paraId="2BC671B6" w14:textId="2C066425" w:rsidR="00CB11A3" w:rsidRPr="00981BC0" w:rsidRDefault="001A333F" w:rsidP="00CB11A3">
      <w:pPr>
        <w:autoSpaceDE w:val="0"/>
        <w:autoSpaceDN w:val="0"/>
        <w:adjustRightInd w:val="0"/>
        <w:spacing w:before="120" w:line="276" w:lineRule="auto"/>
        <w:ind w:firstLine="420"/>
        <w:jc w:val="both"/>
        <w:rPr>
          <w:rFonts w:ascii="Arial" w:hAnsi="Arial" w:cs="Arial"/>
          <w:sz w:val="22"/>
          <w:szCs w:val="22"/>
        </w:rPr>
      </w:pPr>
      <w:r w:rsidRPr="00981BC0">
        <w:rPr>
          <w:rFonts w:ascii="Arial" w:hAnsi="Arial" w:cs="Arial"/>
          <w:sz w:val="22"/>
          <w:szCs w:val="22"/>
        </w:rPr>
        <w:t>Průřezovou aktivitou Centra bude úzká spolupráce s vysokými školami</w:t>
      </w:r>
      <w:r w:rsidR="00382A4C" w:rsidRPr="00981BC0">
        <w:rPr>
          <w:rFonts w:ascii="Arial" w:hAnsi="Arial" w:cs="Arial"/>
          <w:sz w:val="22"/>
          <w:szCs w:val="22"/>
        </w:rPr>
        <w:t xml:space="preserve"> při postgraduálním vzdělávání lékařů a PhD studentů</w:t>
      </w:r>
      <w:r w:rsidRPr="00981BC0">
        <w:rPr>
          <w:rFonts w:ascii="Arial" w:hAnsi="Arial" w:cs="Arial"/>
          <w:sz w:val="22"/>
          <w:szCs w:val="22"/>
        </w:rPr>
        <w:t>.</w:t>
      </w:r>
    </w:p>
    <w:p w14:paraId="770528E8" w14:textId="1BFF4BA9" w:rsidR="00CB11A3" w:rsidRPr="00CB11A3" w:rsidRDefault="001A333F" w:rsidP="00CB11A3">
      <w:pPr>
        <w:spacing w:before="240" w:after="240" w:line="254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 w:rsidRPr="00CB11A3">
        <w:rPr>
          <w:rFonts w:ascii="Arial" w:hAnsi="Arial" w:cs="Arial"/>
          <w:b/>
          <w:sz w:val="22"/>
          <w:szCs w:val="22"/>
        </w:rPr>
        <w:t>Tematický okruh</w:t>
      </w:r>
      <w:r w:rsidR="00011FDC" w:rsidRPr="00CB11A3">
        <w:rPr>
          <w:rFonts w:ascii="Arial" w:hAnsi="Arial" w:cs="Arial"/>
          <w:b/>
          <w:sz w:val="22"/>
          <w:szCs w:val="22"/>
        </w:rPr>
        <w:t xml:space="preserve"> </w:t>
      </w:r>
      <w:r w:rsidRPr="00CB11A3">
        <w:rPr>
          <w:rFonts w:ascii="Arial" w:hAnsi="Arial" w:cs="Arial"/>
          <w:b/>
          <w:sz w:val="22"/>
          <w:szCs w:val="22"/>
        </w:rPr>
        <w:t>„Společenskovědní</w:t>
      </w:r>
      <w:r w:rsidR="00011FDC" w:rsidRPr="00CB11A3">
        <w:rPr>
          <w:rFonts w:ascii="Arial" w:hAnsi="Arial" w:cs="Arial"/>
          <w:b/>
          <w:sz w:val="22"/>
          <w:szCs w:val="22"/>
        </w:rPr>
        <w:t xml:space="preserve"> výzkum</w:t>
      </w:r>
      <w:r w:rsidR="00A0187E" w:rsidRPr="00CB11A3">
        <w:rPr>
          <w:rFonts w:ascii="Arial" w:hAnsi="Arial" w:cs="Arial"/>
          <w:b/>
          <w:sz w:val="22"/>
          <w:szCs w:val="22"/>
        </w:rPr>
        <w:t xml:space="preserve"> průběhu a </w:t>
      </w:r>
      <w:r w:rsidRPr="00CB11A3">
        <w:rPr>
          <w:rFonts w:ascii="Arial" w:hAnsi="Arial" w:cs="Arial"/>
          <w:b/>
          <w:sz w:val="22"/>
          <w:szCs w:val="22"/>
        </w:rPr>
        <w:t>důsled</w:t>
      </w:r>
      <w:r w:rsidR="00A0187E" w:rsidRPr="00CB11A3">
        <w:rPr>
          <w:rFonts w:ascii="Arial" w:hAnsi="Arial" w:cs="Arial"/>
          <w:b/>
          <w:sz w:val="22"/>
          <w:szCs w:val="22"/>
        </w:rPr>
        <w:t>k</w:t>
      </w:r>
      <w:r w:rsidRPr="00CB11A3">
        <w:rPr>
          <w:rFonts w:ascii="Arial" w:hAnsi="Arial" w:cs="Arial"/>
          <w:b/>
          <w:sz w:val="22"/>
          <w:szCs w:val="22"/>
        </w:rPr>
        <w:t>ů</w:t>
      </w:r>
      <w:r w:rsidR="00A0187E" w:rsidRPr="00CB11A3">
        <w:rPr>
          <w:rFonts w:ascii="Arial" w:hAnsi="Arial" w:cs="Arial"/>
          <w:b/>
          <w:sz w:val="22"/>
          <w:szCs w:val="22"/>
        </w:rPr>
        <w:t xml:space="preserve"> p</w:t>
      </w:r>
      <w:r w:rsidRPr="00CB11A3">
        <w:rPr>
          <w:rFonts w:ascii="Arial" w:hAnsi="Arial" w:cs="Arial"/>
          <w:b/>
          <w:sz w:val="22"/>
          <w:szCs w:val="22"/>
        </w:rPr>
        <w:t xml:space="preserve">andemie </w:t>
      </w:r>
      <w:r w:rsidR="00011FDC" w:rsidRPr="00CB11A3">
        <w:rPr>
          <w:rFonts w:ascii="Arial" w:hAnsi="Arial" w:cs="Arial"/>
          <w:b/>
          <w:sz w:val="22"/>
          <w:szCs w:val="22"/>
        </w:rPr>
        <w:t xml:space="preserve"> Covid-19</w:t>
      </w:r>
      <w:r w:rsidR="00A0187E" w:rsidRPr="00CB11A3">
        <w:rPr>
          <w:rFonts w:ascii="Arial" w:hAnsi="Arial" w:cs="Arial"/>
          <w:b/>
          <w:sz w:val="22"/>
          <w:szCs w:val="22"/>
        </w:rPr>
        <w:t>“</w:t>
      </w:r>
    </w:p>
    <w:p w14:paraId="5E9DDA24" w14:textId="0162BD5C" w:rsidR="00011FDC" w:rsidRPr="00981BC0" w:rsidRDefault="00011FDC" w:rsidP="00981BC0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81BC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Společenské mechanismy spoluurčují průběhy pandemií a jsou jedním z primárních hybatelů jejich dopadů, jak zdravotních, tak ekonomických i obecně společenských. Význam sociálně vědního a humanitního výzkumu obecně roste v krizových situacích, kdy společnost musí reagovat na nová ohrožení, vytvářet komunikační strategii s cílem udržení společenské soudržnosti, urychleně nastavovat a implementovat nové typy opatření a vyhodnocovat jejich dopady. Krizové situace typu pandemií také zvětšují společenské náklady nevhodně nastavených veřejných politik. Bezprecedentní povaha pandemické krize navíc znamená, že je nejen třeba rozumět ekonomickým, politologickým a sociálním důsledkům netradičních vládních opatření typu karantény nebo uzavření vybraných sektorů ekonomiky, ale že i relativně standardní nástroje, například fiskální nebo monetární politika, mohou fungovat jinak než obvykle. </w:t>
      </w:r>
      <w:ins w:id="2" w:author="Autor">
        <w:r w:rsidR="008247A7" w:rsidRPr="00981BC0">
          <w:rPr>
            <w:rFonts w:ascii="Arial" w:hAnsi="Arial" w:cs="Arial"/>
            <w:color w:val="000000" w:themeColor="text1"/>
            <w:sz w:val="22"/>
            <w:szCs w:val="22"/>
            <w:shd w:val="clear" w:color="auto" w:fill="FFFFFF"/>
          </w:rPr>
          <w:t xml:space="preserve">Pandemie a společenské reakce na ni navíc představují svého druhu </w:t>
        </w:r>
        <w:r w:rsidR="00193750" w:rsidRPr="00981BC0">
          <w:rPr>
            <w:rFonts w:ascii="Arial" w:hAnsi="Arial" w:cs="Arial"/>
            <w:color w:val="000000" w:themeColor="text1"/>
            <w:sz w:val="22"/>
            <w:szCs w:val="22"/>
            <w:shd w:val="clear" w:color="auto" w:fill="FFFFFF"/>
          </w:rPr>
          <w:t>extrémní sociální situaci</w:t>
        </w:r>
        <w:r w:rsidR="008247A7" w:rsidRPr="00981BC0">
          <w:rPr>
            <w:rFonts w:ascii="Arial" w:hAnsi="Arial" w:cs="Arial"/>
            <w:color w:val="000000" w:themeColor="text1"/>
            <w:sz w:val="22"/>
            <w:szCs w:val="22"/>
            <w:shd w:val="clear" w:color="auto" w:fill="FFFFFF"/>
          </w:rPr>
          <w:t>, kter</w:t>
        </w:r>
        <w:r w:rsidR="00193750" w:rsidRPr="00981BC0">
          <w:rPr>
            <w:rFonts w:ascii="Arial" w:hAnsi="Arial" w:cs="Arial"/>
            <w:color w:val="000000" w:themeColor="text1"/>
            <w:sz w:val="22"/>
            <w:szCs w:val="22"/>
            <w:shd w:val="clear" w:color="auto" w:fill="FFFFFF"/>
          </w:rPr>
          <w:t>ou</w:t>
        </w:r>
        <w:r w:rsidR="008247A7" w:rsidRPr="00981BC0">
          <w:rPr>
            <w:rFonts w:ascii="Arial" w:hAnsi="Arial" w:cs="Arial"/>
            <w:color w:val="000000" w:themeColor="text1"/>
            <w:sz w:val="22"/>
            <w:szCs w:val="22"/>
            <w:shd w:val="clear" w:color="auto" w:fill="FFFFFF"/>
          </w:rPr>
          <w:t xml:space="preserve"> lze využít jako unikátní příležitost pro získání informací a dat o společnosti, jež mohou napomoci k řešení obecných výzkumných otázek v řadě společenskovědních oborů.</w:t>
        </w:r>
      </w:ins>
      <w:del w:id="3" w:author="Autor">
        <w:r w:rsidRPr="00981BC0" w:rsidDel="008247A7">
          <w:rPr>
            <w:rFonts w:ascii="Arial" w:hAnsi="Arial" w:cs="Arial"/>
            <w:color w:val="000000" w:themeColor="text1"/>
            <w:sz w:val="22"/>
            <w:szCs w:val="22"/>
            <w:shd w:val="clear" w:color="auto" w:fill="FFFFFF"/>
          </w:rPr>
          <w:delText xml:space="preserve"> </w:delText>
        </w:r>
      </w:del>
    </w:p>
    <w:p w14:paraId="68C68AEA" w14:textId="498E1E52" w:rsidR="00011FDC" w:rsidRPr="00430E8F" w:rsidRDefault="00011FDC" w:rsidP="00981BC0">
      <w:pPr>
        <w:ind w:firstLine="7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30E8F">
        <w:rPr>
          <w:rFonts w:ascii="Arial" w:hAnsi="Arial" w:cs="Arial"/>
          <w:sz w:val="22"/>
          <w:szCs w:val="22"/>
          <w:shd w:val="clear" w:color="auto" w:fill="FFFFFF"/>
        </w:rPr>
        <w:t xml:space="preserve">Systematická analýza hospodářských, sociálních, zdravotních či vzdělávacích opatření a jejich důsledků v České republice byla nedostačující i před krizí; o to citelněji </w:t>
      </w:r>
      <w:r w:rsidRPr="00430E8F">
        <w:rPr>
          <w:rFonts w:ascii="Arial" w:hAnsi="Arial" w:cs="Arial"/>
          <w:sz w:val="22"/>
          <w:szCs w:val="22"/>
          <w:shd w:val="clear" w:color="auto" w:fill="FFFFFF"/>
        </w:rPr>
        <w:lastRenderedPageBreak/>
        <w:t xml:space="preserve">chybí teď. V ČR jsou společenské vědy </w:t>
      </w:r>
      <w:del w:id="4" w:author="Autor">
        <w:r w:rsidRPr="00981BC0" w:rsidDel="008247A7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>co do badatelského potenciálu na podobně slabé meziná</w:delText>
        </w:r>
        <w:r w:rsidR="00A0187E" w:rsidRPr="00981BC0" w:rsidDel="008247A7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>rodní pozici jako vědy lékařské</w:delText>
        </w:r>
        <w:r w:rsidRPr="00981BC0" w:rsidDel="008247A7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 xml:space="preserve">, ale </w:delText>
        </w:r>
      </w:del>
      <w:r w:rsidRPr="00430E8F">
        <w:rPr>
          <w:rFonts w:ascii="Arial" w:hAnsi="Arial" w:cs="Arial"/>
          <w:sz w:val="22"/>
          <w:szCs w:val="22"/>
          <w:shd w:val="clear" w:color="auto" w:fill="FFFFFF"/>
        </w:rPr>
        <w:t xml:space="preserve">na rozdíl od lékařských oborů </w:t>
      </w:r>
      <w:del w:id="5" w:author="Autor">
        <w:r w:rsidRPr="00981BC0" w:rsidDel="008247A7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 xml:space="preserve">jsou zároveň </w:delText>
        </w:r>
      </w:del>
      <w:r w:rsidRPr="00430E8F">
        <w:rPr>
          <w:rFonts w:ascii="Arial" w:hAnsi="Arial" w:cs="Arial"/>
          <w:sz w:val="22"/>
          <w:szCs w:val="22"/>
          <w:shd w:val="clear" w:color="auto" w:fill="FFFFFF"/>
        </w:rPr>
        <w:t xml:space="preserve">dlouhodobě hluboce podfinancovány, především v oblasti aplikovaného empirického výzkumu. Pandemie Covid-19 vytváří akutní potřebu empirické podpory rozhodování v oblasti zdravotní, sociální a vzdělávací politiky, stejně jako v oblasti politiky zaměstnanosti a hospodářské politiky. </w:t>
      </w:r>
    </w:p>
    <w:p w14:paraId="23CC2C2B" w14:textId="3B5BE943" w:rsidR="00011FDC" w:rsidRPr="00430E8F" w:rsidRDefault="00011FDC" w:rsidP="00981BC0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30E8F">
        <w:rPr>
          <w:rFonts w:ascii="Arial" w:hAnsi="Arial" w:cs="Arial"/>
          <w:sz w:val="22"/>
          <w:szCs w:val="22"/>
          <w:shd w:val="clear" w:color="auto" w:fill="FFFFFF"/>
        </w:rPr>
        <w:t>Sledování a omezování dopadů pandemie vyžaduje dodatečný sběr dat a analýzy využívající v ČR málo rozšířených mezinárodně standardních výzkumných metodologií, včetně metod identifikace kontra-faktuálních dopadů. Konečně v oblasti aplikovaných sociálních věd je vhodné, stejně jako v jiných oborech, dát maximální důraz na kvalitu a mezinárodní standardy, ale vzhledem k charakteru výzkumu je také vhodné zvažovat kombinaci zahraničních výzkumníků nově získaných pro práci v ČR s domácími výzkumníky (např. těmi se zahraničním Ph.D. či mezinárodními výstupy a citacemi) znalými institucionálního prostředí.</w:t>
      </w:r>
    </w:p>
    <w:p w14:paraId="50108E33" w14:textId="16C898A8" w:rsidR="00550CBD" w:rsidRPr="00430E8F" w:rsidRDefault="00550CBD" w:rsidP="00981BC0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30E8F">
        <w:rPr>
          <w:rFonts w:ascii="Arial" w:hAnsi="Arial" w:cs="Arial"/>
          <w:sz w:val="22"/>
          <w:szCs w:val="22"/>
          <w:shd w:val="clear" w:color="auto" w:fill="FFFFFF"/>
        </w:rPr>
        <w:tab/>
        <w:t>Pracovní skupina pr</w:t>
      </w:r>
      <w:r w:rsidR="000472EF">
        <w:rPr>
          <w:rFonts w:ascii="Arial" w:hAnsi="Arial" w:cs="Arial"/>
          <w:sz w:val="22"/>
          <w:szCs w:val="22"/>
          <w:shd w:val="clear" w:color="auto" w:fill="FFFFFF"/>
        </w:rPr>
        <w:t>oto navrhuje podporu společensko</w:t>
      </w:r>
      <w:r w:rsidRPr="00430E8F">
        <w:rPr>
          <w:rFonts w:ascii="Arial" w:hAnsi="Arial" w:cs="Arial"/>
          <w:sz w:val="22"/>
          <w:szCs w:val="22"/>
          <w:shd w:val="clear" w:color="auto" w:fill="FFFFFF"/>
        </w:rPr>
        <w:t xml:space="preserve">vědního výzkumu </w:t>
      </w:r>
      <w:proofErr w:type="spellStart"/>
      <w:r w:rsidRPr="00430E8F">
        <w:rPr>
          <w:rFonts w:ascii="Arial" w:hAnsi="Arial" w:cs="Arial"/>
          <w:sz w:val="22"/>
          <w:szCs w:val="22"/>
          <w:shd w:val="clear" w:color="auto" w:fill="FFFFFF"/>
        </w:rPr>
        <w:t>resilience</w:t>
      </w:r>
      <w:proofErr w:type="spellEnd"/>
      <w:r w:rsidRPr="00430E8F">
        <w:rPr>
          <w:rFonts w:ascii="Arial" w:hAnsi="Arial" w:cs="Arial"/>
          <w:sz w:val="22"/>
          <w:szCs w:val="22"/>
          <w:shd w:val="clear" w:color="auto" w:fill="FFFFFF"/>
        </w:rPr>
        <w:t xml:space="preserve"> proti velkým kri</w:t>
      </w:r>
      <w:r w:rsidR="000472EF">
        <w:rPr>
          <w:rFonts w:ascii="Arial" w:hAnsi="Arial" w:cs="Arial"/>
          <w:sz w:val="22"/>
          <w:szCs w:val="22"/>
          <w:shd w:val="clear" w:color="auto" w:fill="FFFFFF"/>
        </w:rPr>
        <w:t>z</w:t>
      </w:r>
      <w:r w:rsidRPr="00430E8F">
        <w:rPr>
          <w:rFonts w:ascii="Arial" w:hAnsi="Arial" w:cs="Arial"/>
          <w:sz w:val="22"/>
          <w:szCs w:val="22"/>
          <w:shd w:val="clear" w:color="auto" w:fill="FFFFFF"/>
        </w:rPr>
        <w:t xml:space="preserve">ím formou </w:t>
      </w:r>
      <w:r w:rsidRPr="00430E8F">
        <w:rPr>
          <w:rFonts w:ascii="Arial" w:hAnsi="Arial" w:cs="Arial"/>
          <w:sz w:val="22"/>
          <w:szCs w:val="22"/>
        </w:rPr>
        <w:t>distribuovan</w:t>
      </w:r>
      <w:r w:rsidR="000472EF">
        <w:rPr>
          <w:rFonts w:ascii="Arial" w:hAnsi="Arial" w:cs="Arial"/>
          <w:sz w:val="22"/>
          <w:szCs w:val="22"/>
        </w:rPr>
        <w:t>ý</w:t>
      </w:r>
      <w:r w:rsidRPr="00430E8F">
        <w:rPr>
          <w:rFonts w:ascii="Arial" w:hAnsi="Arial" w:cs="Arial"/>
          <w:sz w:val="22"/>
          <w:szCs w:val="22"/>
        </w:rPr>
        <w:t>ch center kompetence ve společenských vědách. Hlavními objekty studia těchto center budou:</w:t>
      </w:r>
    </w:p>
    <w:p w14:paraId="28951FDA" w14:textId="77777777" w:rsidR="000472EF" w:rsidRDefault="00550CBD" w:rsidP="000472EF">
      <w:pPr>
        <w:spacing w:before="120" w:after="12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0472EF">
        <w:rPr>
          <w:rFonts w:ascii="Arial" w:hAnsi="Arial" w:cs="Arial"/>
          <w:b/>
          <w:sz w:val="22"/>
          <w:szCs w:val="22"/>
          <w:shd w:val="clear" w:color="auto" w:fill="FFFFFF"/>
        </w:rPr>
        <w:t xml:space="preserve">1/ </w:t>
      </w:r>
      <w:r w:rsidR="00011FDC" w:rsidRPr="000472EF">
        <w:rPr>
          <w:rFonts w:ascii="Arial" w:hAnsi="Arial" w:cs="Arial"/>
          <w:b/>
          <w:sz w:val="22"/>
          <w:szCs w:val="22"/>
          <w:shd w:val="clear" w:color="auto" w:fill="FFFFFF"/>
        </w:rPr>
        <w:t xml:space="preserve">Hospodářská politika  </w:t>
      </w:r>
    </w:p>
    <w:p w14:paraId="2558A30C" w14:textId="7BF3B839" w:rsidR="00011FDC" w:rsidRPr="000472EF" w:rsidRDefault="00011FDC" w:rsidP="00981BC0">
      <w:pPr>
        <w:jc w:val="both"/>
        <w:rPr>
          <w:rFonts w:ascii="Arial" w:hAnsi="Arial" w:cs="Arial"/>
          <w:sz w:val="22"/>
          <w:szCs w:val="22"/>
        </w:rPr>
      </w:pPr>
      <w:r w:rsidRPr="000472EF">
        <w:rPr>
          <w:rFonts w:ascii="Arial" w:hAnsi="Arial" w:cs="Arial"/>
          <w:sz w:val="22"/>
          <w:szCs w:val="22"/>
          <w:shd w:val="clear" w:color="auto" w:fill="FFFFFF"/>
        </w:rPr>
        <w:t xml:space="preserve">Pandemie COVID-19 zásadním způsobem změnila přístup státu k fiskální politice a řízení státního dluhu. Je proto důležité charakterizovat agregátní důsledky vyšších fiskálních transferů, změn v daňovém systému a spotřeby vlády, ale také jejich dopad na nerovnost příjmů a bohatství ve společnosti. Podobně důležité je studovat důsledky alternativních vládních opatření a zejména identifikovat efektivní vládní politiky, které maximalizují blahobyt. </w:t>
      </w:r>
    </w:p>
    <w:p w14:paraId="4FEF4E3A" w14:textId="77777777" w:rsidR="000472EF" w:rsidRDefault="00550CBD" w:rsidP="000472EF">
      <w:pPr>
        <w:spacing w:before="120" w:after="12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0472EF">
        <w:rPr>
          <w:rFonts w:ascii="Arial" w:hAnsi="Arial" w:cs="Arial"/>
          <w:b/>
          <w:sz w:val="22"/>
          <w:szCs w:val="22"/>
          <w:shd w:val="clear" w:color="auto" w:fill="FFFFFF"/>
        </w:rPr>
        <w:t xml:space="preserve">2/ </w:t>
      </w:r>
      <w:r w:rsidR="00011FDC" w:rsidRPr="000472EF">
        <w:rPr>
          <w:rFonts w:ascii="Arial" w:hAnsi="Arial" w:cs="Arial"/>
          <w:b/>
          <w:sz w:val="22"/>
          <w:szCs w:val="22"/>
          <w:shd w:val="clear" w:color="auto" w:fill="FFFFFF"/>
        </w:rPr>
        <w:t>Trh práce a vzdělávání</w:t>
      </w:r>
    </w:p>
    <w:p w14:paraId="5473BE8D" w14:textId="19BF93A9" w:rsidR="00011FDC" w:rsidRPr="00065897" w:rsidRDefault="00011FDC" w:rsidP="00981BC0">
      <w:pPr>
        <w:jc w:val="both"/>
        <w:rPr>
          <w:ins w:id="6" w:author="Autor"/>
          <w:rFonts w:ascii="Arial" w:hAnsi="Arial" w:cs="Arial"/>
          <w:sz w:val="22"/>
          <w:szCs w:val="22"/>
          <w:shd w:val="clear" w:color="auto" w:fill="FFFFFF"/>
        </w:rPr>
      </w:pPr>
      <w:r w:rsidRPr="000472EF">
        <w:rPr>
          <w:rFonts w:ascii="Arial" w:hAnsi="Arial" w:cs="Arial"/>
          <w:sz w:val="22"/>
          <w:szCs w:val="22"/>
          <w:shd w:val="clear" w:color="auto" w:fill="FFFFFF"/>
        </w:rPr>
        <w:t xml:space="preserve">Zcela klíčovým sektorem z pohledu dopadů epidemie na </w:t>
      </w:r>
      <w:del w:id="7" w:author="Autor">
        <w:r w:rsidRPr="00981BC0" w:rsidDel="009B5837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 xml:space="preserve">blahobyt </w:delText>
        </w:r>
      </w:del>
      <w:ins w:id="8" w:author="Autor">
        <w:r w:rsidR="009B583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život </w:t>
        </w:r>
      </w:ins>
      <w:r w:rsidRPr="00065897">
        <w:rPr>
          <w:rFonts w:ascii="Arial" w:hAnsi="Arial" w:cs="Arial"/>
          <w:sz w:val="22"/>
          <w:szCs w:val="22"/>
          <w:shd w:val="clear" w:color="auto" w:fill="FFFFFF"/>
        </w:rPr>
        <w:t>občanů ČR je trh práce, vzdělávací systém a jejich interakce. Pracující, ať už dobrovolně, nebo v důsledku vládních opatření, snižují svou účast na trhu práce nebo mění její charakter. To může prohloubit rozdíly v příjmech a zvýšit nerovnost nebo chudobu. Výzkumy ze zahraničí ukazují, že dopady pandemie jsou větší u nízkopříjmových a méně vzdělaných skupin a</w:t>
      </w:r>
      <w:r w:rsidR="00065897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065897">
        <w:rPr>
          <w:rFonts w:ascii="Arial" w:hAnsi="Arial" w:cs="Arial"/>
          <w:sz w:val="22"/>
          <w:szCs w:val="22"/>
          <w:shd w:val="clear" w:color="auto" w:fill="FFFFFF"/>
        </w:rPr>
        <w:t>mohou vést k radikalizaci voličského chování. Podobně vzdělávací systém je přímo ovlivněn uzavřením škol a distanční povahou výuky. To bude mít dlouhodobé následky pro jednu generaci studentů, ale také pr</w:t>
      </w:r>
      <w:r w:rsidR="00550CBD" w:rsidRPr="00065897">
        <w:rPr>
          <w:rFonts w:ascii="Arial" w:hAnsi="Arial" w:cs="Arial"/>
          <w:sz w:val="22"/>
          <w:szCs w:val="22"/>
          <w:shd w:val="clear" w:color="auto" w:fill="FFFFFF"/>
        </w:rPr>
        <w:t>ohlubuje nerovnosti ve vzdělání.</w:t>
      </w:r>
      <w:r w:rsidRPr="00065897">
        <w:rPr>
          <w:rFonts w:ascii="Arial" w:hAnsi="Arial" w:cs="Arial"/>
          <w:sz w:val="22"/>
          <w:szCs w:val="22"/>
          <w:shd w:val="clear" w:color="auto" w:fill="FFFFFF"/>
        </w:rPr>
        <w:t xml:space="preserve"> Na druhou stranu současné procesy mohou také vést k prospěšným změnám ve vzdělávacích systémech, pokud budou nastaveny na základě empirické podpory ohledně dopad</w:t>
      </w:r>
      <w:r w:rsidR="00550CBD" w:rsidRPr="00065897">
        <w:rPr>
          <w:rFonts w:ascii="Arial" w:hAnsi="Arial" w:cs="Arial"/>
          <w:sz w:val="22"/>
          <w:szCs w:val="22"/>
          <w:shd w:val="clear" w:color="auto" w:fill="FFFFFF"/>
        </w:rPr>
        <w:t xml:space="preserve">ů různých vzdělávacích nástrojů. Dále je třeba studovat </w:t>
      </w:r>
      <w:r w:rsidRPr="00065897">
        <w:rPr>
          <w:rFonts w:ascii="Arial" w:hAnsi="Arial" w:cs="Arial"/>
          <w:sz w:val="22"/>
          <w:szCs w:val="22"/>
          <w:shd w:val="clear" w:color="auto" w:fill="FFFFFF"/>
        </w:rPr>
        <w:t>daňov</w:t>
      </w:r>
      <w:r w:rsidR="00550CBD" w:rsidRPr="00065897">
        <w:rPr>
          <w:rFonts w:ascii="Arial" w:hAnsi="Arial" w:cs="Arial"/>
          <w:sz w:val="22"/>
          <w:szCs w:val="22"/>
          <w:shd w:val="clear" w:color="auto" w:fill="FFFFFF"/>
        </w:rPr>
        <w:t>é a dávkové systémy, vliv</w:t>
      </w:r>
      <w:r w:rsidRPr="00065897">
        <w:rPr>
          <w:rFonts w:ascii="Arial" w:hAnsi="Arial" w:cs="Arial"/>
          <w:sz w:val="22"/>
          <w:szCs w:val="22"/>
          <w:shd w:val="clear" w:color="auto" w:fill="FFFFFF"/>
        </w:rPr>
        <w:t xml:space="preserve"> ekonomických dopadů na politické preference obyvatelstva (případ</w:t>
      </w:r>
      <w:r w:rsidR="00550CBD" w:rsidRPr="00065897">
        <w:rPr>
          <w:rFonts w:ascii="Arial" w:hAnsi="Arial" w:cs="Arial"/>
          <w:sz w:val="22"/>
          <w:szCs w:val="22"/>
          <w:shd w:val="clear" w:color="auto" w:fill="FFFFFF"/>
        </w:rPr>
        <w:t>nou radikalizaci) či genderové rozdíly</w:t>
      </w:r>
      <w:r w:rsidRPr="00065897">
        <w:rPr>
          <w:rFonts w:ascii="Arial" w:hAnsi="Arial" w:cs="Arial"/>
          <w:sz w:val="22"/>
          <w:szCs w:val="22"/>
          <w:shd w:val="clear" w:color="auto" w:fill="FFFFFF"/>
        </w:rPr>
        <w:t xml:space="preserve"> v dopadech pandemie na trhu práce. </w:t>
      </w:r>
    </w:p>
    <w:p w14:paraId="659067A6" w14:textId="77777777" w:rsidR="00065897" w:rsidRDefault="002B1703" w:rsidP="00065897">
      <w:pPr>
        <w:spacing w:before="120" w:after="120"/>
        <w:jc w:val="both"/>
        <w:rPr>
          <w:rFonts w:ascii="Arial" w:hAnsi="Arial" w:cs="Arial"/>
          <w:color w:val="494949"/>
          <w:sz w:val="22"/>
          <w:szCs w:val="22"/>
          <w:shd w:val="clear" w:color="auto" w:fill="FFFFFF"/>
        </w:rPr>
      </w:pPr>
      <w:ins w:id="9" w:author="Autor">
        <w:r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>3) Sociální nerovnosti ve zdrav</w:t>
        </w:r>
        <w:r w:rsidR="0087286F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 xml:space="preserve">í </w:t>
        </w:r>
        <w:r w:rsidR="00801F5B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>a nemoci</w:t>
        </w:r>
      </w:ins>
    </w:p>
    <w:p w14:paraId="43E45BA9" w14:textId="18E49847" w:rsidR="002B1703" w:rsidRDefault="0087286F" w:rsidP="00981BC0">
      <w:pPr>
        <w:jc w:val="both"/>
        <w:rPr>
          <w:rFonts w:ascii="Arial" w:hAnsi="Arial" w:cs="Arial"/>
          <w:color w:val="494949"/>
          <w:sz w:val="22"/>
          <w:szCs w:val="22"/>
          <w:shd w:val="clear" w:color="auto" w:fill="FFFFFF"/>
        </w:rPr>
      </w:pPr>
      <w:ins w:id="10" w:author="Autor">
        <w:r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Řada rizikových faktorů průběhu nemoci Covid-19 souvisí se životním stylem (</w:t>
        </w:r>
        <w:r w:rsidR="00817FB8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např. </w:t>
        </w:r>
        <w:r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obezita</w:t>
        </w:r>
        <w:r w:rsidR="00817FB8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či</w:t>
        </w:r>
        <w:r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cukrovka). Výzkumy přitom ukazují, že v České republice existují jedny z nejvyšších 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sociálně-podmíněných </w:t>
        </w:r>
        <w:r w:rsidR="009B583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rozdílů v životním stylu i ve zdravotním stavu 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v </w:t>
        </w:r>
        <w:r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Evropě. 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Je proto </w:t>
        </w:r>
        <w:r w:rsidR="009D39E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třeba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zkoumat, jak sociální faktory ovlivnily průběh pandemie a jaké jsou </w:t>
        </w:r>
        <w:r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rozdíly mezi sociálními skupinami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, pokud jde o zdravotní </w:t>
        </w:r>
        <w:r w:rsidR="009B583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a sociální 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dopady </w:t>
        </w:r>
        <w:r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pandemie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. </w:t>
        </w:r>
        <w:r w:rsidR="00FC57F5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Důležité je i výzkum dopadů pandemie na mentální zdraví obyvatelstva (jak primárních dopadů samotné pandemie, tak sekundárních dopadů ekonomických a sociálních důsledků pandemie), který je rovněž významně sociálně podmíněný. Je třeba </w:t>
        </w:r>
        <w:r w:rsidR="000D21A9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stud</w:t>
        </w:r>
        <w:r w:rsidR="00817FB8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o</w:t>
        </w:r>
        <w:r w:rsidR="000D21A9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vat</w:t>
        </w:r>
        <w:r w:rsidR="00FC57F5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výskyt duševních poruch/problémů (úzkostné stavy, deprese), sekundární dopad na schopnost adaptace, sociální začlenění, ekonomickou výkonnost, soudržnost rodin,</w:t>
        </w:r>
        <w:r w:rsidR="009B583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sociální patologii (např. domácí násilí)</w:t>
        </w:r>
        <w:r w:rsidR="00FC57F5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či mezigenerační vztahy</w:t>
        </w:r>
        <w:r w:rsidR="009B583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v rodinách</w:t>
        </w:r>
        <w:r w:rsidR="00FC57F5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. </w:t>
        </w:r>
        <w:r w:rsidR="002B1703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 </w:t>
        </w:r>
      </w:ins>
    </w:p>
    <w:p w14:paraId="230C86A4" w14:textId="77777777" w:rsidR="00065897" w:rsidRPr="00981BC0" w:rsidRDefault="00065897" w:rsidP="00981BC0">
      <w:pPr>
        <w:jc w:val="both"/>
        <w:rPr>
          <w:ins w:id="11" w:author="Autor"/>
          <w:rFonts w:ascii="Arial" w:hAnsi="Arial" w:cs="Arial"/>
          <w:b/>
          <w:color w:val="494949"/>
          <w:sz w:val="22"/>
          <w:szCs w:val="22"/>
          <w:shd w:val="clear" w:color="auto" w:fill="FFFFFF"/>
        </w:rPr>
      </w:pPr>
    </w:p>
    <w:p w14:paraId="3295FFD8" w14:textId="77777777" w:rsidR="00065897" w:rsidRDefault="002B1703" w:rsidP="00981BC0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ins w:id="12" w:author="Autor">
        <w:r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 xml:space="preserve">4) </w:t>
        </w:r>
        <w:r w:rsidR="00FC57F5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 xml:space="preserve">Hodnoty, </w:t>
        </w:r>
        <w:r w:rsidR="00077B78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 xml:space="preserve">etické </w:t>
        </w:r>
        <w:r w:rsidR="00E874E3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 xml:space="preserve">a právní </w:t>
        </w:r>
        <w:r w:rsidR="00077B78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 xml:space="preserve">principy, </w:t>
        </w:r>
        <w:r w:rsidR="00FC57F5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>i</w:t>
        </w:r>
        <w:r w:rsidR="0087286F"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>nstitucionální d</w:t>
        </w:r>
        <w:r w:rsidRPr="00065897">
          <w:rPr>
            <w:rFonts w:ascii="Arial" w:hAnsi="Arial" w:cs="Arial"/>
            <w:b/>
            <w:sz w:val="22"/>
            <w:szCs w:val="22"/>
            <w:shd w:val="clear" w:color="auto" w:fill="FFFFFF"/>
          </w:rPr>
          <w:t>ůvěra a formy komunikace</w:t>
        </w:r>
      </w:ins>
    </w:p>
    <w:p w14:paraId="1F0DA7F0" w14:textId="1081788C" w:rsidR="00250604" w:rsidRPr="00981BC0" w:rsidRDefault="002B1703" w:rsidP="00981BC0">
      <w:pPr>
        <w:jc w:val="both"/>
        <w:rPr>
          <w:ins w:id="13" w:author="Autor"/>
          <w:rFonts w:ascii="Arial" w:hAnsi="Arial" w:cs="Arial"/>
          <w:color w:val="494949"/>
          <w:sz w:val="22"/>
          <w:szCs w:val="22"/>
          <w:shd w:val="clear" w:color="auto" w:fill="FFFFFF"/>
        </w:rPr>
      </w:pPr>
      <w:ins w:id="14" w:author="Autor">
        <w:r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lastRenderedPageBreak/>
          <w:t>Průběh pandemie v České republice i v zahraničí potvrzuje, že klíčovou roli při jejím zvládání hraj</w:t>
        </w:r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í obecně akceptované společenské normy, zvláště </w:t>
        </w:r>
        <w:r w:rsidR="0087286F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důvěra obyvatel v orgány státní správy a samosprávy, vědu a vědecké instituce, ale i v média a další informační zdroje. 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Pro zvládání krizových situací typu pandemie je proto nutné porozumět zdrojům institucionální důvěry</w:t>
        </w:r>
        <w:r w:rsidR="009B583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, jejich souvislostmi s hodnotovými rámci,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a faktorům, které ji, ať v pozitivním či negativním smyslu, ovlivňují</w:t>
        </w:r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. Je také nutno věnovat pozornost způsobům komunikace mezi institucemi na straně jedné a obyvatelstvem na straně druhé a jejich souvislostem s institucionální důvěrou. Výzkum se musí zaměřit </w:t>
        </w:r>
        <w:r w:rsidR="00FC57F5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i </w:t>
        </w:r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na způsoby diseminace vědění, důvěr</w:t>
        </w:r>
        <w:r w:rsidR="00FC57F5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u</w:t>
        </w:r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ve vědecké poznatky a její proměny,</w:t>
        </w:r>
        <w:r w:rsidR="009D39E7" w:rsidRPr="00981BC0">
          <w:rPr>
            <w:rFonts w:ascii="Arial" w:hAnsi="Arial" w:cs="Arial"/>
            <w:sz w:val="22"/>
            <w:szCs w:val="22"/>
          </w:rPr>
          <w:t xml:space="preserve"> fenoménu </w:t>
        </w:r>
        <w:r w:rsidR="009D39E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strachu z neznámého,</w:t>
        </w:r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</w:t>
        </w:r>
        <w:proofErr w:type="spellStart"/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fake</w:t>
        </w:r>
        <w:proofErr w:type="spellEnd"/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</w:t>
        </w:r>
        <w:proofErr w:type="spellStart"/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news</w:t>
        </w:r>
        <w:proofErr w:type="spellEnd"/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, </w:t>
        </w:r>
        <w:r w:rsidR="009D39E7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roli předsudků v komunikaci, </w:t>
        </w:r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ústní šíření informací a role sociálních a dalších nových médií v pandemii. Důležitá je i otázka </w:t>
        </w:r>
        <w:r w:rsidR="00801F5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proporcionality a legitimity veřejnoprávních omezení práv nařízených v souvislosti s</w:t>
        </w:r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 opatřeními proti pandemii a jejich vnímáním, posuzováním a</w:t>
        </w:r>
      </w:ins>
      <w:r w:rsidR="008732F6">
        <w:rPr>
          <w:rFonts w:ascii="Arial" w:hAnsi="Arial" w:cs="Arial"/>
          <w:color w:val="494949"/>
          <w:sz w:val="22"/>
          <w:szCs w:val="22"/>
          <w:shd w:val="clear" w:color="auto" w:fill="FFFFFF"/>
        </w:rPr>
        <w:t> </w:t>
      </w:r>
      <w:ins w:id="15" w:author="Autor">
        <w:r w:rsidR="00EF3FBE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přijímání obyvatelstvem. </w:t>
        </w:r>
      </w:ins>
    </w:p>
    <w:p w14:paraId="425846DF" w14:textId="77777777" w:rsidR="00250604" w:rsidRPr="00981BC0" w:rsidRDefault="00250604" w:rsidP="00981BC0">
      <w:pPr>
        <w:jc w:val="both"/>
        <w:rPr>
          <w:rFonts w:ascii="Arial" w:hAnsi="Arial" w:cs="Arial"/>
          <w:color w:val="494949"/>
          <w:sz w:val="22"/>
          <w:szCs w:val="22"/>
          <w:shd w:val="clear" w:color="auto" w:fill="FFFFFF"/>
        </w:rPr>
      </w:pPr>
    </w:p>
    <w:p w14:paraId="77621417" w14:textId="51FA42BD" w:rsidR="00011FDC" w:rsidRPr="008732F6" w:rsidRDefault="00550CBD" w:rsidP="00981BC0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>Podmínkou úspěchu takového výzkumu je dostupnost dat. Lze do</w:t>
      </w:r>
      <w:r w:rsidRPr="00981BC0">
        <w:rPr>
          <w:rFonts w:ascii="Arial" w:hAnsi="Arial" w:cs="Arial"/>
          <w:b/>
          <w:color w:val="494949"/>
          <w:sz w:val="22"/>
          <w:szCs w:val="22"/>
          <w:shd w:val="clear" w:color="auto" w:fill="FFFFFF"/>
        </w:rPr>
        <w:t xml:space="preserve"> </w:t>
      </w:r>
      <w:r w:rsidR="00011FDC"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>značné míry vycházet z existujících datových zdrojů</w:t>
      </w:r>
      <w:ins w:id="16" w:author="Autor">
        <w:r w:rsidR="00D83E9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. Důležitou podmínkou je ovšem jejich dostupnost a možnost využití výzkumnou komunitou, doporučujeme proto podpořit implementaci principů otevřeného přístupu k výzkumným datům a </w:t>
        </w:r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jejich sdílení. Existující zdroje </w:t>
        </w:r>
      </w:ins>
      <w:del w:id="17" w:author="Autor">
        <w:r w:rsidR="00011FDC" w:rsidRPr="00981BC0" w:rsidDel="00D83E9B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>,</w:delText>
        </w:r>
        <w:r w:rsidR="00011FDC" w:rsidRPr="00981BC0" w:rsidDel="009F0B61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 xml:space="preserve"> ale </w:delText>
        </w:r>
      </w:del>
      <w:r w:rsidR="00011FDC"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 xml:space="preserve">je </w:t>
      </w:r>
      <w:ins w:id="18" w:author="Autor"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zároveň </w:t>
        </w:r>
      </w:ins>
      <w:r w:rsidR="00011FDC"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 xml:space="preserve">vhodné </w:t>
      </w:r>
      <w:del w:id="19" w:author="Autor">
        <w:r w:rsidR="00011FDC" w:rsidRPr="00981BC0" w:rsidDel="009F0B61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 xml:space="preserve">ho </w:delText>
        </w:r>
      </w:del>
      <w:r w:rsidR="00011FDC"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 xml:space="preserve">doplnit </w:t>
      </w:r>
      <w:del w:id="20" w:author="Autor">
        <w:r w:rsidR="00011FDC" w:rsidRPr="00981BC0" w:rsidDel="009F0B61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>datovým</w:delText>
        </w:r>
        <w:r w:rsidR="00011FDC" w:rsidRPr="00981BC0" w:rsidDel="00D83E9B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>i</w:delText>
        </w:r>
        <w:r w:rsidR="00011FDC" w:rsidRPr="00981BC0" w:rsidDel="009F0B61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 xml:space="preserve"> centrem zaměřeným na </w:delText>
        </w:r>
      </w:del>
      <w:r w:rsidR="00011FDC"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>realizac</w:t>
      </w:r>
      <w:del w:id="21" w:author="Autor">
        <w:r w:rsidR="00011FDC" w:rsidRPr="00981BC0" w:rsidDel="009F0B61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>i</w:delText>
        </w:r>
      </w:del>
      <w:ins w:id="22" w:author="Autor"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í</w:t>
        </w:r>
      </w:ins>
      <w:r w:rsidR="00011FDC"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 xml:space="preserve"> </w:t>
      </w:r>
      <w:ins w:id="23" w:author="Autor"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kontinuálních šetření s různou periodicitou na uvedená témata tak, aby byla </w:t>
        </w:r>
        <w:r w:rsidR="00437574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průběžně </w:t>
        </w:r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vytv</w:t>
        </w:r>
        <w:r w:rsidR="00437574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ářena</w:t>
        </w:r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dostatečná opora pro časová srovnání</w:t>
        </w:r>
        <w:r w:rsidR="00437574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. Zároveň by </w:t>
        </w:r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bylo </w:t>
        </w:r>
        <w:r w:rsidR="00437574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vhodné vybudovat datové centrum umožňující s využitím vhodné metodologie </w:t>
        </w:r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získávat rychlé </w:t>
        </w:r>
        <w:r w:rsidR="00437574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a srovnatelné </w:t>
        </w:r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>informace v čase krize</w:t>
        </w:r>
        <w:r w:rsidR="00211F4B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 a pro řešení jejích následků</w:t>
        </w:r>
        <w:r w:rsidR="009F0B61" w:rsidRPr="00981BC0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t xml:space="preserve">. </w:t>
        </w:r>
      </w:ins>
      <w:del w:id="24" w:author="Autor">
        <w:r w:rsidR="00011FDC" w:rsidRPr="00981BC0" w:rsidDel="009F0B61">
          <w:rPr>
            <w:rFonts w:ascii="Arial" w:hAnsi="Arial" w:cs="Arial"/>
            <w:color w:val="494949"/>
            <w:sz w:val="22"/>
            <w:szCs w:val="22"/>
            <w:shd w:val="clear" w:color="auto" w:fill="FFFFFF"/>
          </w:rPr>
          <w:delText>panelových šetření s měsíční periodicitou, protože běžné datové zdroje  neposkytují dostatečně rychlé informace o stavu trhu práce, chudobě, či o epidemickém chování obyvatel.</w:delText>
        </w:r>
      </w:del>
      <w:r w:rsidR="00011FDC" w:rsidRPr="00981BC0">
        <w:rPr>
          <w:rFonts w:ascii="Arial" w:hAnsi="Arial" w:cs="Arial"/>
          <w:color w:val="494949"/>
          <w:sz w:val="22"/>
          <w:szCs w:val="22"/>
          <w:shd w:val="clear" w:color="auto" w:fill="FFFFFF"/>
        </w:rPr>
        <w:t xml:space="preserve"> </w:t>
      </w:r>
      <w:r w:rsidR="00011FDC" w:rsidRPr="008732F6">
        <w:rPr>
          <w:rFonts w:ascii="Arial" w:hAnsi="Arial" w:cs="Arial"/>
          <w:sz w:val="22"/>
          <w:szCs w:val="22"/>
          <w:shd w:val="clear" w:color="auto" w:fill="FFFFFF"/>
        </w:rPr>
        <w:t xml:space="preserve">Datové centrum společenské situace, které by zároveň dávalo modelovou oporu pro interpretaci dat o mobilitě (Google mobility), by vhodně doplňovalo zdravotní datová centra typu ISIN jako dva základní pilíře modelování epidemie a jejích dopadů. Vzhledem k synergii při sběru dat o provázané problematice a vzhledem k systémovému charakteru nových datových zdrojů, které by kromě ostatních tematických skupin v rámci NPO, byly dostupné pro celou veřejnou sféru, je vhodné takové centrum ustavit samostatně. </w:t>
      </w:r>
    </w:p>
    <w:p w14:paraId="0EADA825" w14:textId="021165DA" w:rsidR="00011FDC" w:rsidRPr="00981BC0" w:rsidRDefault="00550CBD" w:rsidP="00981BC0">
      <w:pPr>
        <w:jc w:val="both"/>
        <w:rPr>
          <w:rFonts w:ascii="Arial" w:hAnsi="Arial" w:cs="Arial"/>
          <w:sz w:val="22"/>
          <w:szCs w:val="22"/>
        </w:rPr>
      </w:pPr>
      <w:r w:rsidRPr="008732F6">
        <w:rPr>
          <w:rFonts w:ascii="Arial" w:hAnsi="Arial" w:cs="Arial"/>
          <w:sz w:val="22"/>
          <w:szCs w:val="22"/>
          <w:shd w:val="clear" w:color="auto" w:fill="FFFFFF"/>
        </w:rPr>
        <w:tab/>
        <w:t xml:space="preserve">Pracovní skupina je přesvědčena, že </w:t>
      </w:r>
      <w:r w:rsidRPr="00981BC0">
        <w:rPr>
          <w:rFonts w:ascii="Arial" w:hAnsi="Arial" w:cs="Arial"/>
          <w:sz w:val="22"/>
          <w:szCs w:val="22"/>
        </w:rPr>
        <w:t xml:space="preserve">projekty </w:t>
      </w:r>
      <w:proofErr w:type="spellStart"/>
      <w:r w:rsidRPr="00981BC0">
        <w:rPr>
          <w:rFonts w:ascii="Arial" w:hAnsi="Arial" w:cs="Arial"/>
          <w:sz w:val="22"/>
          <w:szCs w:val="22"/>
        </w:rPr>
        <w:t>soci</w:t>
      </w:r>
      <w:r w:rsidR="008732F6">
        <w:rPr>
          <w:rFonts w:ascii="Arial" w:hAnsi="Arial" w:cs="Arial"/>
          <w:sz w:val="22"/>
          <w:szCs w:val="22"/>
        </w:rPr>
        <w:t>á</w:t>
      </w:r>
      <w:r w:rsidRPr="00981BC0">
        <w:rPr>
          <w:rFonts w:ascii="Arial" w:hAnsi="Arial" w:cs="Arial"/>
          <w:sz w:val="22"/>
          <w:szCs w:val="22"/>
        </w:rPr>
        <w:t>ln</w:t>
      </w:r>
      <w:r w:rsidR="008732F6">
        <w:rPr>
          <w:rFonts w:ascii="Arial" w:hAnsi="Arial" w:cs="Arial"/>
          <w:sz w:val="22"/>
          <w:szCs w:val="22"/>
        </w:rPr>
        <w:t>ě</w:t>
      </w:r>
      <w:r w:rsidRPr="00981BC0">
        <w:rPr>
          <w:rFonts w:ascii="Arial" w:hAnsi="Arial" w:cs="Arial"/>
          <w:sz w:val="22"/>
          <w:szCs w:val="22"/>
        </w:rPr>
        <w:t>vědního</w:t>
      </w:r>
      <w:proofErr w:type="spellEnd"/>
      <w:r w:rsidRPr="00981BC0">
        <w:rPr>
          <w:rFonts w:ascii="Arial" w:hAnsi="Arial" w:cs="Arial"/>
          <w:sz w:val="22"/>
          <w:szCs w:val="22"/>
        </w:rPr>
        <w:t xml:space="preserve"> výzkumu reagující</w:t>
      </w:r>
      <w:r w:rsidR="00011FDC" w:rsidRPr="00981BC0">
        <w:rPr>
          <w:rFonts w:ascii="Arial" w:hAnsi="Arial" w:cs="Arial"/>
          <w:sz w:val="22"/>
          <w:szCs w:val="22"/>
        </w:rPr>
        <w:t xml:space="preserve"> na</w:t>
      </w:r>
      <w:r w:rsidR="008732F6">
        <w:rPr>
          <w:rFonts w:ascii="Arial" w:hAnsi="Arial" w:cs="Arial"/>
          <w:sz w:val="22"/>
          <w:szCs w:val="22"/>
        </w:rPr>
        <w:t> </w:t>
      </w:r>
      <w:r w:rsidR="00011FDC" w:rsidRPr="00981BC0">
        <w:rPr>
          <w:rFonts w:ascii="Arial" w:hAnsi="Arial" w:cs="Arial"/>
          <w:sz w:val="22"/>
          <w:szCs w:val="22"/>
        </w:rPr>
        <w:t xml:space="preserve">Covid19 a </w:t>
      </w:r>
      <w:r w:rsidRPr="00981BC0">
        <w:rPr>
          <w:rFonts w:ascii="Arial" w:hAnsi="Arial" w:cs="Arial"/>
          <w:sz w:val="22"/>
          <w:szCs w:val="22"/>
        </w:rPr>
        <w:t>kombinující nejlepší domácí a nově najaté zahraniční vě</w:t>
      </w:r>
      <w:r w:rsidR="00011FDC" w:rsidRPr="00981BC0">
        <w:rPr>
          <w:rFonts w:ascii="Arial" w:hAnsi="Arial" w:cs="Arial"/>
          <w:sz w:val="22"/>
          <w:szCs w:val="22"/>
        </w:rPr>
        <w:t>dce</w:t>
      </w:r>
      <w:r w:rsidRPr="00981BC0">
        <w:rPr>
          <w:rFonts w:ascii="Arial" w:hAnsi="Arial" w:cs="Arial"/>
          <w:sz w:val="22"/>
          <w:szCs w:val="22"/>
        </w:rPr>
        <w:t xml:space="preserve"> spolu s mezinárodní poradní radou programu budou mít </w:t>
      </w:r>
      <w:r w:rsidR="00A50E6A" w:rsidRPr="00981BC0">
        <w:rPr>
          <w:rFonts w:ascii="Arial" w:hAnsi="Arial" w:cs="Arial"/>
          <w:sz w:val="22"/>
          <w:szCs w:val="22"/>
        </w:rPr>
        <w:t xml:space="preserve">zásadní </w:t>
      </w:r>
      <w:r w:rsidRPr="00981BC0">
        <w:rPr>
          <w:rFonts w:ascii="Arial" w:hAnsi="Arial" w:cs="Arial"/>
          <w:sz w:val="22"/>
          <w:szCs w:val="22"/>
        </w:rPr>
        <w:t>transform</w:t>
      </w:r>
      <w:r w:rsidR="00A50E6A" w:rsidRPr="00981BC0">
        <w:rPr>
          <w:rFonts w:ascii="Arial" w:hAnsi="Arial" w:cs="Arial"/>
          <w:sz w:val="22"/>
          <w:szCs w:val="22"/>
        </w:rPr>
        <w:t>ativní dopad na</w:t>
      </w:r>
      <w:r w:rsidR="008732F6">
        <w:rPr>
          <w:rFonts w:ascii="Arial" w:hAnsi="Arial" w:cs="Arial"/>
          <w:sz w:val="22"/>
          <w:szCs w:val="22"/>
        </w:rPr>
        <w:t> </w:t>
      </w:r>
      <w:r w:rsidR="00A50E6A" w:rsidRPr="00981BC0">
        <w:rPr>
          <w:rFonts w:ascii="Arial" w:hAnsi="Arial" w:cs="Arial"/>
          <w:sz w:val="22"/>
          <w:szCs w:val="22"/>
        </w:rPr>
        <w:t>společensk</w:t>
      </w:r>
      <w:r w:rsidR="008732F6">
        <w:rPr>
          <w:rFonts w:ascii="Arial" w:hAnsi="Arial" w:cs="Arial"/>
          <w:sz w:val="22"/>
          <w:szCs w:val="22"/>
        </w:rPr>
        <w:t>o</w:t>
      </w:r>
      <w:r w:rsidR="00A50E6A" w:rsidRPr="00981BC0">
        <w:rPr>
          <w:rFonts w:ascii="Arial" w:hAnsi="Arial" w:cs="Arial"/>
          <w:sz w:val="22"/>
          <w:szCs w:val="22"/>
        </w:rPr>
        <w:t>v</w:t>
      </w:r>
      <w:r w:rsidRPr="00981BC0">
        <w:rPr>
          <w:rFonts w:ascii="Arial" w:hAnsi="Arial" w:cs="Arial"/>
          <w:sz w:val="22"/>
          <w:szCs w:val="22"/>
        </w:rPr>
        <w:t xml:space="preserve">ědní výzkum v ČR. </w:t>
      </w:r>
      <w:r w:rsidR="00011FDC" w:rsidRPr="00981BC0">
        <w:rPr>
          <w:rFonts w:ascii="Arial" w:hAnsi="Arial" w:cs="Arial"/>
          <w:sz w:val="22"/>
          <w:szCs w:val="22"/>
        </w:rPr>
        <w:t xml:space="preserve"> </w:t>
      </w:r>
    </w:p>
    <w:p w14:paraId="5B516DC0" w14:textId="77777777" w:rsidR="00550CBD" w:rsidRPr="00981BC0" w:rsidRDefault="00550CBD" w:rsidP="00981BC0">
      <w:pPr>
        <w:jc w:val="both"/>
        <w:rPr>
          <w:rFonts w:ascii="Arial" w:hAnsi="Arial" w:cs="Arial"/>
          <w:sz w:val="22"/>
          <w:szCs w:val="22"/>
        </w:rPr>
      </w:pPr>
    </w:p>
    <w:p w14:paraId="28A82E0F" w14:textId="77777777" w:rsidR="00011FDC" w:rsidRPr="00981BC0" w:rsidRDefault="00011FDC" w:rsidP="00981BC0">
      <w:pPr>
        <w:jc w:val="both"/>
        <w:rPr>
          <w:rFonts w:ascii="Arial" w:hAnsi="Arial" w:cs="Arial"/>
          <w:sz w:val="22"/>
          <w:szCs w:val="22"/>
        </w:rPr>
      </w:pPr>
    </w:p>
    <w:p w14:paraId="3F84AF78" w14:textId="77777777" w:rsidR="00382A4C" w:rsidRPr="00981BC0" w:rsidRDefault="00382A4C" w:rsidP="00981BC0">
      <w:pPr>
        <w:jc w:val="both"/>
        <w:rPr>
          <w:rFonts w:ascii="Arial" w:hAnsi="Arial" w:cs="Arial"/>
          <w:sz w:val="22"/>
          <w:szCs w:val="22"/>
        </w:rPr>
      </w:pPr>
    </w:p>
    <w:sectPr w:rsidR="00382A4C" w:rsidRPr="00981BC0" w:rsidSect="004A2D98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06E759" w16cid:durableId="235E83AB"/>
  <w16cid:commentId w16cid:paraId="4901C6B2" w16cid:durableId="235E83AC"/>
  <w16cid:commentId w16cid:paraId="1CA4B089" w16cid:durableId="235E83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4C9BB" w14:textId="77777777" w:rsidR="00EE16B1" w:rsidRDefault="00EE16B1" w:rsidP="00125007">
      <w:r>
        <w:separator/>
      </w:r>
    </w:p>
  </w:endnote>
  <w:endnote w:type="continuationSeparator" w:id="0">
    <w:p w14:paraId="5C5B9708" w14:textId="77777777" w:rsidR="00EE16B1" w:rsidRDefault="00EE16B1" w:rsidP="0012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D7D2C" w14:textId="2BBB8D5A" w:rsidR="00461D55" w:rsidRDefault="00461D55">
    <w:pPr>
      <w:pStyle w:val="Zpat"/>
    </w:pPr>
    <w:r>
      <w:t xml:space="preserve">Zpracováno: doc. Konvalinka, </w:t>
    </w:r>
    <w:r>
      <w:rPr>
        <w:rFonts w:ascii="Calibri" w:hAnsi="Calibri" w:cs="Calibri"/>
        <w:color w:val="000000"/>
      </w:rPr>
      <w:t xml:space="preserve">po dohodě s prof. </w:t>
    </w:r>
    <w:proofErr w:type="spellStart"/>
    <w:r>
      <w:rPr>
        <w:rFonts w:ascii="Calibri" w:hAnsi="Calibri" w:cs="Calibri"/>
        <w:color w:val="000000"/>
      </w:rPr>
      <w:t>Jurajdou</w:t>
    </w:r>
    <w:proofErr w:type="spellEnd"/>
    <w:r>
      <w:rPr>
        <w:rFonts w:ascii="Calibri" w:hAnsi="Calibri" w:cs="Calibri"/>
        <w:color w:val="000000"/>
      </w:rPr>
      <w:t xml:space="preserve"> návrh na doplnění části materiá</w:t>
    </w:r>
    <w:r w:rsidR="001F0CBA">
      <w:rPr>
        <w:rFonts w:ascii="Calibri" w:hAnsi="Calibri" w:cs="Calibri"/>
        <w:color w:val="000000"/>
      </w:rPr>
      <w:t xml:space="preserve">lu, </w:t>
    </w:r>
    <w:proofErr w:type="spellStart"/>
    <w:r w:rsidR="001F0CBA">
      <w:rPr>
        <w:rFonts w:ascii="Calibri" w:hAnsi="Calibri" w:cs="Calibri"/>
        <w:color w:val="000000"/>
      </w:rPr>
      <w:t>rev</w:t>
    </w:r>
    <w:proofErr w:type="spellEnd"/>
    <w:r w:rsidR="001F0CBA">
      <w:rPr>
        <w:rFonts w:ascii="Calibri" w:hAnsi="Calibri" w:cs="Calibri"/>
        <w:color w:val="000000"/>
      </w:rPr>
      <w:t>. 24.11. Moravcová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581B5" w14:textId="77777777" w:rsidR="00EE16B1" w:rsidRDefault="00EE16B1" w:rsidP="00125007">
      <w:r>
        <w:separator/>
      </w:r>
    </w:p>
  </w:footnote>
  <w:footnote w:type="continuationSeparator" w:id="0">
    <w:p w14:paraId="62A618B3" w14:textId="77777777" w:rsidR="00EE16B1" w:rsidRDefault="00EE16B1" w:rsidP="00125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5C73D" w14:textId="03F921FF" w:rsidR="001F0CBA" w:rsidRDefault="00911E8E" w:rsidP="00911E8E">
    <w:pPr>
      <w:pStyle w:val="Zhlav"/>
      <w:jc w:val="right"/>
    </w:pPr>
    <w:r>
      <w:t>362/A1 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33F01"/>
    <w:multiLevelType w:val="hybridMultilevel"/>
    <w:tmpl w:val="7BDC2DC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2C04A2D"/>
    <w:multiLevelType w:val="hybridMultilevel"/>
    <w:tmpl w:val="80CCB360"/>
    <w:lvl w:ilvl="0" w:tplc="DC7CFC1A">
      <w:start w:val="1"/>
      <w:numFmt w:val="decimal"/>
      <w:lvlText w:val="%1."/>
      <w:lvlJc w:val="left"/>
      <w:pPr>
        <w:ind w:left="4897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>
    <w:nsid w:val="4FCF7AF8"/>
    <w:multiLevelType w:val="hybridMultilevel"/>
    <w:tmpl w:val="C15ECDC0"/>
    <w:lvl w:ilvl="0" w:tplc="555C4516">
      <w:start w:val="2"/>
      <w:numFmt w:val="bullet"/>
      <w:lvlText w:val="-"/>
      <w:lvlJc w:val="left"/>
      <w:pPr>
        <w:ind w:left="720" w:hanging="360"/>
      </w:pPr>
      <w:rPr>
        <w:rFonts w:ascii="Arial (Body)" w:eastAsia="Times New Roman" w:hAnsi="Arial (Body)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21A4A"/>
    <w:multiLevelType w:val="hybridMultilevel"/>
    <w:tmpl w:val="745C55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A073FFD"/>
    <w:multiLevelType w:val="hybridMultilevel"/>
    <w:tmpl w:val="FBF0A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94"/>
    <w:rsid w:val="00005956"/>
    <w:rsid w:val="00011FDC"/>
    <w:rsid w:val="00033646"/>
    <w:rsid w:val="00036ABC"/>
    <w:rsid w:val="000460AC"/>
    <w:rsid w:val="000472EF"/>
    <w:rsid w:val="00047D5B"/>
    <w:rsid w:val="00050A48"/>
    <w:rsid w:val="00065897"/>
    <w:rsid w:val="00077B78"/>
    <w:rsid w:val="00082FE3"/>
    <w:rsid w:val="00094905"/>
    <w:rsid w:val="000A79A4"/>
    <w:rsid w:val="000D0A9C"/>
    <w:rsid w:val="000D1CE5"/>
    <w:rsid w:val="000D21A9"/>
    <w:rsid w:val="000D2508"/>
    <w:rsid w:val="000E5D11"/>
    <w:rsid w:val="000F366C"/>
    <w:rsid w:val="00125007"/>
    <w:rsid w:val="00140558"/>
    <w:rsid w:val="00153E8D"/>
    <w:rsid w:val="00161116"/>
    <w:rsid w:val="00162078"/>
    <w:rsid w:val="00163792"/>
    <w:rsid w:val="001663E9"/>
    <w:rsid w:val="00180514"/>
    <w:rsid w:val="00191D4A"/>
    <w:rsid w:val="00193750"/>
    <w:rsid w:val="001948CB"/>
    <w:rsid w:val="0019727B"/>
    <w:rsid w:val="001A333F"/>
    <w:rsid w:val="001B060C"/>
    <w:rsid w:val="001B0E83"/>
    <w:rsid w:val="001B5882"/>
    <w:rsid w:val="001B7397"/>
    <w:rsid w:val="001C10FE"/>
    <w:rsid w:val="001D2B15"/>
    <w:rsid w:val="001F0CBA"/>
    <w:rsid w:val="001F62DA"/>
    <w:rsid w:val="0020740A"/>
    <w:rsid w:val="00211F4B"/>
    <w:rsid w:val="002130BE"/>
    <w:rsid w:val="002230E5"/>
    <w:rsid w:val="00234CB1"/>
    <w:rsid w:val="0023714F"/>
    <w:rsid w:val="0024233C"/>
    <w:rsid w:val="00244864"/>
    <w:rsid w:val="00250604"/>
    <w:rsid w:val="002731C9"/>
    <w:rsid w:val="00294AD6"/>
    <w:rsid w:val="002A211D"/>
    <w:rsid w:val="002B1703"/>
    <w:rsid w:val="002B18C4"/>
    <w:rsid w:val="002B21D0"/>
    <w:rsid w:val="002B427F"/>
    <w:rsid w:val="002B4CA2"/>
    <w:rsid w:val="002C635D"/>
    <w:rsid w:val="002D0603"/>
    <w:rsid w:val="002E35CC"/>
    <w:rsid w:val="003137A0"/>
    <w:rsid w:val="00334228"/>
    <w:rsid w:val="00353F94"/>
    <w:rsid w:val="00370E8A"/>
    <w:rsid w:val="00382A4C"/>
    <w:rsid w:val="00392D4E"/>
    <w:rsid w:val="003A4B2F"/>
    <w:rsid w:val="003B50C2"/>
    <w:rsid w:val="0040132C"/>
    <w:rsid w:val="00411C88"/>
    <w:rsid w:val="00427C1C"/>
    <w:rsid w:val="00430E8F"/>
    <w:rsid w:val="00437574"/>
    <w:rsid w:val="00461D55"/>
    <w:rsid w:val="00465858"/>
    <w:rsid w:val="00473335"/>
    <w:rsid w:val="0048088E"/>
    <w:rsid w:val="00492208"/>
    <w:rsid w:val="0049584C"/>
    <w:rsid w:val="004A2D98"/>
    <w:rsid w:val="004C6F73"/>
    <w:rsid w:val="0050087E"/>
    <w:rsid w:val="00535827"/>
    <w:rsid w:val="00543BA9"/>
    <w:rsid w:val="00550CBD"/>
    <w:rsid w:val="00553C48"/>
    <w:rsid w:val="00560D8C"/>
    <w:rsid w:val="00597A39"/>
    <w:rsid w:val="005B3EF3"/>
    <w:rsid w:val="00603869"/>
    <w:rsid w:val="0061719E"/>
    <w:rsid w:val="00617EAE"/>
    <w:rsid w:val="006206F8"/>
    <w:rsid w:val="00633D32"/>
    <w:rsid w:val="0064565D"/>
    <w:rsid w:val="00667012"/>
    <w:rsid w:val="0068719D"/>
    <w:rsid w:val="006B1430"/>
    <w:rsid w:val="006F2A3B"/>
    <w:rsid w:val="007052FB"/>
    <w:rsid w:val="00714ABF"/>
    <w:rsid w:val="00736F52"/>
    <w:rsid w:val="00746278"/>
    <w:rsid w:val="00757157"/>
    <w:rsid w:val="007850B7"/>
    <w:rsid w:val="007A0723"/>
    <w:rsid w:val="007C454B"/>
    <w:rsid w:val="007E35CA"/>
    <w:rsid w:val="007F15B9"/>
    <w:rsid w:val="00801F5B"/>
    <w:rsid w:val="00810B02"/>
    <w:rsid w:val="00817FB8"/>
    <w:rsid w:val="008247A7"/>
    <w:rsid w:val="00825FCF"/>
    <w:rsid w:val="008450A3"/>
    <w:rsid w:val="0084712C"/>
    <w:rsid w:val="008518B1"/>
    <w:rsid w:val="00855894"/>
    <w:rsid w:val="0087286F"/>
    <w:rsid w:val="008732F6"/>
    <w:rsid w:val="00876BBA"/>
    <w:rsid w:val="00884777"/>
    <w:rsid w:val="008871CA"/>
    <w:rsid w:val="00891665"/>
    <w:rsid w:val="00891EF3"/>
    <w:rsid w:val="008B4A8C"/>
    <w:rsid w:val="00906E9E"/>
    <w:rsid w:val="00911E8E"/>
    <w:rsid w:val="0092534C"/>
    <w:rsid w:val="00933760"/>
    <w:rsid w:val="009516C8"/>
    <w:rsid w:val="00963255"/>
    <w:rsid w:val="009728E7"/>
    <w:rsid w:val="00981BC0"/>
    <w:rsid w:val="00997ABC"/>
    <w:rsid w:val="009B5837"/>
    <w:rsid w:val="009C48BA"/>
    <w:rsid w:val="009D39E7"/>
    <w:rsid w:val="009D443C"/>
    <w:rsid w:val="009F0B61"/>
    <w:rsid w:val="009F7B70"/>
    <w:rsid w:val="009F7B9F"/>
    <w:rsid w:val="00A0187E"/>
    <w:rsid w:val="00A50E6A"/>
    <w:rsid w:val="00AB2365"/>
    <w:rsid w:val="00AD3A36"/>
    <w:rsid w:val="00AE04FD"/>
    <w:rsid w:val="00AE0F49"/>
    <w:rsid w:val="00AF49E7"/>
    <w:rsid w:val="00B05D1C"/>
    <w:rsid w:val="00B17576"/>
    <w:rsid w:val="00B235B2"/>
    <w:rsid w:val="00B26388"/>
    <w:rsid w:val="00B34CF0"/>
    <w:rsid w:val="00B37B59"/>
    <w:rsid w:val="00B60FFD"/>
    <w:rsid w:val="00B62563"/>
    <w:rsid w:val="00B94571"/>
    <w:rsid w:val="00BA269E"/>
    <w:rsid w:val="00BD6D0B"/>
    <w:rsid w:val="00BE3DAB"/>
    <w:rsid w:val="00BF6FDC"/>
    <w:rsid w:val="00C04A13"/>
    <w:rsid w:val="00C24E84"/>
    <w:rsid w:val="00C50055"/>
    <w:rsid w:val="00C66EDF"/>
    <w:rsid w:val="00C96C82"/>
    <w:rsid w:val="00CA3696"/>
    <w:rsid w:val="00CA4C70"/>
    <w:rsid w:val="00CB11A3"/>
    <w:rsid w:val="00CB7D5B"/>
    <w:rsid w:val="00CF7C45"/>
    <w:rsid w:val="00D00AA7"/>
    <w:rsid w:val="00D6069E"/>
    <w:rsid w:val="00D60AB2"/>
    <w:rsid w:val="00D82BE4"/>
    <w:rsid w:val="00D83E9B"/>
    <w:rsid w:val="00DC63E9"/>
    <w:rsid w:val="00DD611B"/>
    <w:rsid w:val="00E10AFF"/>
    <w:rsid w:val="00E12975"/>
    <w:rsid w:val="00E20AB4"/>
    <w:rsid w:val="00E435E1"/>
    <w:rsid w:val="00E4603B"/>
    <w:rsid w:val="00E82C3E"/>
    <w:rsid w:val="00E86547"/>
    <w:rsid w:val="00E874E3"/>
    <w:rsid w:val="00E90E57"/>
    <w:rsid w:val="00EC68F8"/>
    <w:rsid w:val="00EE16B1"/>
    <w:rsid w:val="00EF35F6"/>
    <w:rsid w:val="00EF3FBE"/>
    <w:rsid w:val="00EF4237"/>
    <w:rsid w:val="00F02F7E"/>
    <w:rsid w:val="00F62679"/>
    <w:rsid w:val="00FC57F5"/>
    <w:rsid w:val="00FC6A63"/>
    <w:rsid w:val="00FE4A87"/>
    <w:rsid w:val="00FF197B"/>
    <w:rsid w:val="00FF3DD6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ABA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5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2A4C"/>
    <w:rPr>
      <w:color w:val="0563C1" w:themeColor="hyperlink"/>
      <w:u w:val="single"/>
    </w:rPr>
  </w:style>
  <w:style w:type="paragraph" w:styleId="Odstavecseseznamem">
    <w:name w:val="List Paragraph"/>
    <w:aliases w:val="Odstavec_muj,Conclusion de partie,Nad,Odstavec_muj1,Odstavec_muj2,Odstavec_muj3,Nad1,List Paragraph1,Odstavec_muj4,Nad2,List Paragraph2,Odstavec_muj5,Odstavec_muj6,Odstavec_muj7,Odstavec_muj8,Odstavec_muj9,Odstavec_muj10,References"/>
    <w:basedOn w:val="Normln"/>
    <w:link w:val="OdstavecseseznamemChar"/>
    <w:uiPriority w:val="35"/>
    <w:qFormat/>
    <w:rsid w:val="00011FDC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1FDC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1FDC"/>
    <w:rPr>
      <w:rFonts w:ascii="Times New Roman" w:hAnsi="Times New Roman" w:cs="Times New Roman"/>
      <w:sz w:val="18"/>
      <w:szCs w:val="18"/>
    </w:rPr>
  </w:style>
  <w:style w:type="paragraph" w:styleId="Normlnweb">
    <w:name w:val="Normal (Web)"/>
    <w:basedOn w:val="Normln"/>
    <w:uiPriority w:val="99"/>
    <w:unhideWhenUsed/>
    <w:rsid w:val="00011FD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00Body">
    <w:name w:val="00 Body"/>
    <w:basedOn w:val="Normln"/>
    <w:link w:val="00BodyChar"/>
    <w:qFormat/>
    <w:rsid w:val="00036ABC"/>
    <w:pPr>
      <w:spacing w:before="180" w:after="180" w:line="264" w:lineRule="auto"/>
    </w:pPr>
    <w:rPr>
      <w:rFonts w:ascii="Arial (Body)" w:eastAsia="Times New Roman" w:hAnsi="Arial (Body)" w:cs="Times New Roman"/>
      <w:sz w:val="22"/>
      <w:szCs w:val="20"/>
      <w:lang w:val="en-US"/>
    </w:rPr>
  </w:style>
  <w:style w:type="paragraph" w:customStyle="1" w:styleId="20MajorH1">
    <w:name w:val="20 Major H1"/>
    <w:basedOn w:val="Normln"/>
    <w:next w:val="00Body"/>
    <w:link w:val="20MajorH1Char"/>
    <w:uiPriority w:val="2"/>
    <w:qFormat/>
    <w:rsid w:val="00036ABC"/>
    <w:pPr>
      <w:keepNext/>
      <w:keepLines/>
      <w:spacing w:before="480" w:after="180" w:line="264" w:lineRule="auto"/>
      <w:outlineLvl w:val="0"/>
    </w:pPr>
    <w:rPr>
      <w:rFonts w:ascii="Arial (Body)" w:eastAsia="Times New Roman" w:hAnsi="Arial (Body)" w:cs="Times New Roman"/>
      <w:b/>
      <w:kern w:val="28"/>
      <w:sz w:val="32"/>
      <w:szCs w:val="20"/>
      <w:lang w:val="en-US"/>
      <w14:numForm w14:val="lining"/>
    </w:rPr>
  </w:style>
  <w:style w:type="character" w:customStyle="1" w:styleId="20MajorH1Char">
    <w:name w:val="20 Major H1 Char"/>
    <w:basedOn w:val="Standardnpsmoodstavce"/>
    <w:link w:val="20MajorH1"/>
    <w:uiPriority w:val="2"/>
    <w:rsid w:val="00036ABC"/>
    <w:rPr>
      <w:rFonts w:ascii="Arial (Body)" w:eastAsia="Times New Roman" w:hAnsi="Arial (Body)" w:cs="Times New Roman"/>
      <w:b/>
      <w:kern w:val="28"/>
      <w:sz w:val="32"/>
      <w:szCs w:val="20"/>
      <w:lang w:val="en-US"/>
      <w14:numForm w14:val="lining"/>
    </w:rPr>
  </w:style>
  <w:style w:type="character" w:customStyle="1" w:styleId="00BodyChar">
    <w:name w:val="00 Body Char"/>
    <w:basedOn w:val="Standardnpsmoodstavce"/>
    <w:link w:val="00Body"/>
    <w:rsid w:val="00036ABC"/>
    <w:rPr>
      <w:rFonts w:ascii="Arial (Body)" w:eastAsia="Times New Roman" w:hAnsi="Arial (Body)" w:cs="Times New Roman"/>
      <w:sz w:val="22"/>
      <w:szCs w:val="20"/>
      <w:lang w:val="en-US"/>
    </w:rPr>
  </w:style>
  <w:style w:type="character" w:customStyle="1" w:styleId="OdstavecseseznamemChar">
    <w:name w:val="Odstavec se seznamem Char"/>
    <w:aliases w:val="Odstavec_muj Char,Conclusion de partie Char,Nad Char,Odstavec_muj1 Char,Odstavec_muj2 Char,Odstavec_muj3 Char,Nad1 Char,List Paragraph1 Char,Odstavec_muj4 Char,Nad2 Char,List Paragraph2 Char,Odstavec_muj5 Char,References Char"/>
    <w:basedOn w:val="Standardnpsmoodstavce"/>
    <w:link w:val="Odstavecseseznamem"/>
    <w:uiPriority w:val="35"/>
    <w:qFormat/>
    <w:rsid w:val="00036ABC"/>
    <w:rPr>
      <w:sz w:val="22"/>
      <w:szCs w:val="22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7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7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7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7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7A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250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5007"/>
  </w:style>
  <w:style w:type="paragraph" w:styleId="Zpat">
    <w:name w:val="footer"/>
    <w:basedOn w:val="Normln"/>
    <w:link w:val="ZpatChar"/>
    <w:uiPriority w:val="99"/>
    <w:unhideWhenUsed/>
    <w:rsid w:val="001250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0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5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2A4C"/>
    <w:rPr>
      <w:color w:val="0563C1" w:themeColor="hyperlink"/>
      <w:u w:val="single"/>
    </w:rPr>
  </w:style>
  <w:style w:type="paragraph" w:styleId="Odstavecseseznamem">
    <w:name w:val="List Paragraph"/>
    <w:aliases w:val="Odstavec_muj,Conclusion de partie,Nad,Odstavec_muj1,Odstavec_muj2,Odstavec_muj3,Nad1,List Paragraph1,Odstavec_muj4,Nad2,List Paragraph2,Odstavec_muj5,Odstavec_muj6,Odstavec_muj7,Odstavec_muj8,Odstavec_muj9,Odstavec_muj10,References"/>
    <w:basedOn w:val="Normln"/>
    <w:link w:val="OdstavecseseznamemChar"/>
    <w:uiPriority w:val="35"/>
    <w:qFormat/>
    <w:rsid w:val="00011FDC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1FDC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1FDC"/>
    <w:rPr>
      <w:rFonts w:ascii="Times New Roman" w:hAnsi="Times New Roman" w:cs="Times New Roman"/>
      <w:sz w:val="18"/>
      <w:szCs w:val="18"/>
    </w:rPr>
  </w:style>
  <w:style w:type="paragraph" w:styleId="Normlnweb">
    <w:name w:val="Normal (Web)"/>
    <w:basedOn w:val="Normln"/>
    <w:uiPriority w:val="99"/>
    <w:unhideWhenUsed/>
    <w:rsid w:val="00011FD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00Body">
    <w:name w:val="00 Body"/>
    <w:basedOn w:val="Normln"/>
    <w:link w:val="00BodyChar"/>
    <w:qFormat/>
    <w:rsid w:val="00036ABC"/>
    <w:pPr>
      <w:spacing w:before="180" w:after="180" w:line="264" w:lineRule="auto"/>
    </w:pPr>
    <w:rPr>
      <w:rFonts w:ascii="Arial (Body)" w:eastAsia="Times New Roman" w:hAnsi="Arial (Body)" w:cs="Times New Roman"/>
      <w:sz w:val="22"/>
      <w:szCs w:val="20"/>
      <w:lang w:val="en-US"/>
    </w:rPr>
  </w:style>
  <w:style w:type="paragraph" w:customStyle="1" w:styleId="20MajorH1">
    <w:name w:val="20 Major H1"/>
    <w:basedOn w:val="Normln"/>
    <w:next w:val="00Body"/>
    <w:link w:val="20MajorH1Char"/>
    <w:uiPriority w:val="2"/>
    <w:qFormat/>
    <w:rsid w:val="00036ABC"/>
    <w:pPr>
      <w:keepNext/>
      <w:keepLines/>
      <w:spacing w:before="480" w:after="180" w:line="264" w:lineRule="auto"/>
      <w:outlineLvl w:val="0"/>
    </w:pPr>
    <w:rPr>
      <w:rFonts w:ascii="Arial (Body)" w:eastAsia="Times New Roman" w:hAnsi="Arial (Body)" w:cs="Times New Roman"/>
      <w:b/>
      <w:kern w:val="28"/>
      <w:sz w:val="32"/>
      <w:szCs w:val="20"/>
      <w:lang w:val="en-US"/>
      <w14:numForm w14:val="lining"/>
    </w:rPr>
  </w:style>
  <w:style w:type="character" w:customStyle="1" w:styleId="20MajorH1Char">
    <w:name w:val="20 Major H1 Char"/>
    <w:basedOn w:val="Standardnpsmoodstavce"/>
    <w:link w:val="20MajorH1"/>
    <w:uiPriority w:val="2"/>
    <w:rsid w:val="00036ABC"/>
    <w:rPr>
      <w:rFonts w:ascii="Arial (Body)" w:eastAsia="Times New Roman" w:hAnsi="Arial (Body)" w:cs="Times New Roman"/>
      <w:b/>
      <w:kern w:val="28"/>
      <w:sz w:val="32"/>
      <w:szCs w:val="20"/>
      <w:lang w:val="en-US"/>
      <w14:numForm w14:val="lining"/>
    </w:rPr>
  </w:style>
  <w:style w:type="character" w:customStyle="1" w:styleId="00BodyChar">
    <w:name w:val="00 Body Char"/>
    <w:basedOn w:val="Standardnpsmoodstavce"/>
    <w:link w:val="00Body"/>
    <w:rsid w:val="00036ABC"/>
    <w:rPr>
      <w:rFonts w:ascii="Arial (Body)" w:eastAsia="Times New Roman" w:hAnsi="Arial (Body)" w:cs="Times New Roman"/>
      <w:sz w:val="22"/>
      <w:szCs w:val="20"/>
      <w:lang w:val="en-US"/>
    </w:rPr>
  </w:style>
  <w:style w:type="character" w:customStyle="1" w:styleId="OdstavecseseznamemChar">
    <w:name w:val="Odstavec se seznamem Char"/>
    <w:aliases w:val="Odstavec_muj Char,Conclusion de partie Char,Nad Char,Odstavec_muj1 Char,Odstavec_muj2 Char,Odstavec_muj3 Char,Nad1 Char,List Paragraph1 Char,Odstavec_muj4 Char,Nad2 Char,List Paragraph2 Char,Odstavec_muj5 Char,References Char"/>
    <w:basedOn w:val="Standardnpsmoodstavce"/>
    <w:link w:val="Odstavecseseznamem"/>
    <w:uiPriority w:val="35"/>
    <w:qFormat/>
    <w:rsid w:val="00036ABC"/>
    <w:rPr>
      <w:sz w:val="22"/>
      <w:szCs w:val="22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7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7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7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7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7A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250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5007"/>
  </w:style>
  <w:style w:type="paragraph" w:styleId="Zpat">
    <w:name w:val="footer"/>
    <w:basedOn w:val="Normln"/>
    <w:link w:val="ZpatChar"/>
    <w:uiPriority w:val="99"/>
    <w:unhideWhenUsed/>
    <w:rsid w:val="001250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BCC3-177B-4F44-8320-0A31DDDC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3280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2020-11-17T16:26:00Z</dcterms:created>
  <dcterms:modified xsi:type="dcterms:W3CDTF">2020-11-26T08:24:00Z</dcterms:modified>
</cp:coreProperties>
</file>